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BFB43" w14:textId="77777777" w:rsidR="004A5FBB" w:rsidRDefault="004A5FBB" w:rsidP="004A5FB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2402FD27" w14:textId="77777777" w:rsidR="004A5FBB" w:rsidRDefault="004A5FBB" w:rsidP="004A5FB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1B68368" w14:textId="58F4B216" w:rsidR="004A5FBB" w:rsidRDefault="004A5FBB" w:rsidP="004A5F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116FE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116FE">
        <w:rPr>
          <w:rFonts w:ascii="Corbel" w:hAnsi="Corbel"/>
          <w:b/>
          <w:smallCaps/>
          <w:sz w:val="24"/>
          <w:szCs w:val="24"/>
        </w:rPr>
        <w:t>8</w:t>
      </w:r>
    </w:p>
    <w:p w14:paraId="71DBF622" w14:textId="77777777" w:rsidR="004A5FBB" w:rsidRDefault="004A5FBB" w:rsidP="004A5FB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82367D8" w14:textId="4A06DF5A" w:rsidR="004A5FBB" w:rsidRPr="00EA4832" w:rsidRDefault="004A5FBB" w:rsidP="004A5FBB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116FE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116FE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04734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4734E">
        <w:rPr>
          <w:rFonts w:ascii="Corbel" w:hAnsi="Corbel"/>
          <w:szCs w:val="24"/>
        </w:rPr>
        <w:t xml:space="preserve">1. </w:t>
      </w:r>
      <w:r w:rsidR="0085747A" w:rsidRPr="0004734E">
        <w:rPr>
          <w:rFonts w:ascii="Corbel" w:hAnsi="Corbel"/>
          <w:szCs w:val="24"/>
        </w:rPr>
        <w:t xml:space="preserve">Podstawowe </w:t>
      </w:r>
      <w:r w:rsidR="00445970" w:rsidRPr="0004734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4734E" w14:paraId="16E582A7" w14:textId="77777777" w:rsidTr="004A5FBB">
        <w:tc>
          <w:tcPr>
            <w:tcW w:w="2694" w:type="dxa"/>
            <w:vAlign w:val="center"/>
          </w:tcPr>
          <w:p w14:paraId="59701564" w14:textId="77777777" w:rsidR="0085747A" w:rsidRPr="000473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CE495A" w14:textId="77777777" w:rsidR="0085747A" w:rsidRPr="0004734E" w:rsidRDefault="00B464F3" w:rsidP="31E64A44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31E64A44">
              <w:rPr>
                <w:rFonts w:ascii="Corbel" w:hAnsi="Corbel"/>
                <w:bCs/>
                <w:sz w:val="24"/>
                <w:szCs w:val="24"/>
              </w:rPr>
              <w:t>Historia stosunków dyplomatycznych i konsularnych</w:t>
            </w:r>
          </w:p>
        </w:tc>
      </w:tr>
      <w:tr w:rsidR="0085747A" w:rsidRPr="0004734E" w14:paraId="13B48896" w14:textId="77777777" w:rsidTr="004A5FBB">
        <w:tc>
          <w:tcPr>
            <w:tcW w:w="2694" w:type="dxa"/>
            <w:vAlign w:val="center"/>
          </w:tcPr>
          <w:p w14:paraId="4CA29152" w14:textId="77777777" w:rsidR="0085747A" w:rsidRPr="0004734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04734E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870276C" w14:textId="77777777" w:rsidR="0085747A" w:rsidRPr="0004734E" w:rsidRDefault="00FE1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734E">
              <w:rPr>
                <w:rFonts w:ascii="Corbel" w:hAnsi="Corbel"/>
                <w:b w:val="0"/>
                <w:sz w:val="24"/>
                <w:szCs w:val="24"/>
              </w:rPr>
              <w:t>MK_42</w:t>
            </w:r>
          </w:p>
        </w:tc>
      </w:tr>
      <w:tr w:rsidR="0085747A" w:rsidRPr="0004734E" w14:paraId="5C0172EC" w14:textId="77777777" w:rsidTr="004A5FBB">
        <w:tc>
          <w:tcPr>
            <w:tcW w:w="2694" w:type="dxa"/>
            <w:vAlign w:val="center"/>
          </w:tcPr>
          <w:p w14:paraId="249A5C16" w14:textId="77777777" w:rsidR="0085747A" w:rsidRPr="0004734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04734E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385E06E7" w:rsidR="0085747A" w:rsidRPr="0004734E" w:rsidRDefault="00E116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E63D1" w:rsidRPr="0004734E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04734E" w14:paraId="52EF737E" w14:textId="77777777" w:rsidTr="004A5FBB">
        <w:tc>
          <w:tcPr>
            <w:tcW w:w="2694" w:type="dxa"/>
            <w:vAlign w:val="center"/>
          </w:tcPr>
          <w:p w14:paraId="0A39E105" w14:textId="77777777" w:rsidR="0085747A" w:rsidRPr="000473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ECFAE1" w14:textId="74CB06B7" w:rsidR="0085747A" w:rsidRPr="0004734E" w:rsidRDefault="0052130F" w:rsidP="31E64A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130F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85747A" w:rsidRPr="0004734E" w14:paraId="58415E7B" w14:textId="77777777" w:rsidTr="004A5FBB">
        <w:tc>
          <w:tcPr>
            <w:tcW w:w="2694" w:type="dxa"/>
            <w:vAlign w:val="center"/>
          </w:tcPr>
          <w:p w14:paraId="4B835047" w14:textId="77777777" w:rsidR="0085747A" w:rsidRPr="000473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04734E" w:rsidRDefault="001C52E4" w:rsidP="00B464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734E">
              <w:rPr>
                <w:rFonts w:ascii="Corbel" w:hAnsi="Corbel"/>
                <w:b w:val="0"/>
                <w:sz w:val="24"/>
                <w:szCs w:val="24"/>
              </w:rPr>
              <w:t>Stosunki</w:t>
            </w:r>
            <w:r w:rsidR="00B464F3" w:rsidRPr="000473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1DFA" w:rsidRPr="0004734E">
              <w:rPr>
                <w:rFonts w:ascii="Corbel" w:hAnsi="Corbel"/>
                <w:b w:val="0"/>
                <w:sz w:val="24"/>
                <w:szCs w:val="24"/>
              </w:rPr>
              <w:t>międzynarodowe</w:t>
            </w:r>
          </w:p>
        </w:tc>
      </w:tr>
      <w:tr w:rsidR="0085747A" w:rsidRPr="0004734E" w14:paraId="11529C0C" w14:textId="77777777" w:rsidTr="004A5FBB">
        <w:tc>
          <w:tcPr>
            <w:tcW w:w="2694" w:type="dxa"/>
            <w:vAlign w:val="center"/>
          </w:tcPr>
          <w:p w14:paraId="448A1CED" w14:textId="77777777" w:rsidR="0085747A" w:rsidRPr="0004734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04734E" w:rsidRDefault="001C52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734E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04734E" w14:paraId="3A488BE5" w14:textId="77777777" w:rsidTr="004A5FBB">
        <w:tc>
          <w:tcPr>
            <w:tcW w:w="2694" w:type="dxa"/>
            <w:vAlign w:val="center"/>
          </w:tcPr>
          <w:p w14:paraId="04C0481C" w14:textId="77777777" w:rsidR="0085747A" w:rsidRPr="000473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04734E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73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4734E" w14:paraId="18E4151E" w14:textId="77777777" w:rsidTr="004A5FBB">
        <w:tc>
          <w:tcPr>
            <w:tcW w:w="2694" w:type="dxa"/>
            <w:vAlign w:val="center"/>
          </w:tcPr>
          <w:p w14:paraId="7C3992E0" w14:textId="77777777" w:rsidR="0085747A" w:rsidRPr="000473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04734E" w:rsidRDefault="00872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B4B48" w:rsidRPr="000473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4734E" w14:paraId="340140D4" w14:textId="77777777" w:rsidTr="004A5FBB">
        <w:tc>
          <w:tcPr>
            <w:tcW w:w="2694" w:type="dxa"/>
            <w:vAlign w:val="center"/>
          </w:tcPr>
          <w:p w14:paraId="47AAF248" w14:textId="77777777" w:rsidR="0085747A" w:rsidRPr="000473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04734E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04734E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D4E82A" w14:textId="2EEB41DE" w:rsidR="0085747A" w:rsidRPr="0004734E" w:rsidRDefault="00B464F3" w:rsidP="00B464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73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A1521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="007B4B48" w:rsidRPr="000473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4734E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04734E" w14:paraId="560C73FF" w14:textId="77777777" w:rsidTr="004A5FBB">
        <w:tc>
          <w:tcPr>
            <w:tcW w:w="2694" w:type="dxa"/>
            <w:vAlign w:val="center"/>
          </w:tcPr>
          <w:p w14:paraId="5863A118" w14:textId="77777777" w:rsidR="0085747A" w:rsidRPr="0004734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06336" w14:textId="3784D995" w:rsidR="0085747A" w:rsidRPr="0004734E" w:rsidRDefault="06170CAF" w:rsidP="71F35C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71F35C5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923D7D" w:rsidRPr="0004734E" w14:paraId="2786482B" w14:textId="77777777" w:rsidTr="004A5FBB">
        <w:tc>
          <w:tcPr>
            <w:tcW w:w="2694" w:type="dxa"/>
            <w:vAlign w:val="center"/>
          </w:tcPr>
          <w:p w14:paraId="13A990D4" w14:textId="77777777" w:rsidR="00923D7D" w:rsidRPr="0004734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04734E" w:rsidRDefault="007B4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734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1A64" w:rsidRPr="0004734E" w14:paraId="677FE748" w14:textId="77777777" w:rsidTr="004A5FBB">
        <w:tc>
          <w:tcPr>
            <w:tcW w:w="2694" w:type="dxa"/>
            <w:vAlign w:val="center"/>
          </w:tcPr>
          <w:p w14:paraId="69C2AF6E" w14:textId="77777777" w:rsidR="00391A64" w:rsidRPr="0004734E" w:rsidRDefault="00391A64" w:rsidP="00391A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9FDF0E" w14:textId="77777777" w:rsidR="00391A64" w:rsidRPr="0004734E" w:rsidRDefault="00391A64" w:rsidP="00391A6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4734E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</w:t>
            </w:r>
          </w:p>
        </w:tc>
      </w:tr>
      <w:tr w:rsidR="00391A64" w:rsidRPr="0004734E" w14:paraId="7B7C91D9" w14:textId="77777777" w:rsidTr="004A5FBB">
        <w:tc>
          <w:tcPr>
            <w:tcW w:w="2694" w:type="dxa"/>
            <w:vAlign w:val="center"/>
          </w:tcPr>
          <w:p w14:paraId="471FE442" w14:textId="77777777" w:rsidR="00391A64" w:rsidRPr="0004734E" w:rsidRDefault="00391A64" w:rsidP="00391A6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A39E" w14:textId="77777777" w:rsidR="00391A64" w:rsidRPr="0004734E" w:rsidRDefault="00391A64" w:rsidP="00391A6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4734E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J. Kosior LL.M.</w:t>
            </w:r>
          </w:p>
        </w:tc>
      </w:tr>
    </w:tbl>
    <w:p w14:paraId="57A64E18" w14:textId="77777777" w:rsidR="0085747A" w:rsidRPr="0004734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4734E">
        <w:rPr>
          <w:rFonts w:ascii="Corbel" w:hAnsi="Corbel"/>
          <w:sz w:val="24"/>
          <w:szCs w:val="24"/>
        </w:rPr>
        <w:t xml:space="preserve">* </w:t>
      </w:r>
      <w:r w:rsidRPr="0004734E">
        <w:rPr>
          <w:rFonts w:ascii="Corbel" w:hAnsi="Corbel"/>
          <w:i/>
          <w:sz w:val="24"/>
          <w:szCs w:val="24"/>
        </w:rPr>
        <w:t>-</w:t>
      </w:r>
      <w:r w:rsidR="00B90885" w:rsidRPr="0004734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4734E">
        <w:rPr>
          <w:rFonts w:ascii="Corbel" w:hAnsi="Corbel"/>
          <w:b w:val="0"/>
          <w:sz w:val="24"/>
          <w:szCs w:val="24"/>
        </w:rPr>
        <w:t>e,</w:t>
      </w:r>
      <w:r w:rsidRPr="0004734E">
        <w:rPr>
          <w:rFonts w:ascii="Corbel" w:hAnsi="Corbel"/>
          <w:i/>
          <w:sz w:val="24"/>
          <w:szCs w:val="24"/>
        </w:rPr>
        <w:t xml:space="preserve"> </w:t>
      </w:r>
      <w:r w:rsidRPr="000473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4734E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0473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04734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4734E">
        <w:rPr>
          <w:rFonts w:ascii="Corbel" w:hAnsi="Corbel"/>
          <w:sz w:val="24"/>
          <w:szCs w:val="24"/>
        </w:rPr>
        <w:t>1.</w:t>
      </w:r>
      <w:r w:rsidR="00E22FBC" w:rsidRPr="0004734E">
        <w:rPr>
          <w:rFonts w:ascii="Corbel" w:hAnsi="Corbel"/>
          <w:sz w:val="24"/>
          <w:szCs w:val="24"/>
        </w:rPr>
        <w:t>1</w:t>
      </w:r>
      <w:r w:rsidRPr="000473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04734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930"/>
        <w:gridCol w:w="750"/>
        <w:gridCol w:w="945"/>
        <w:gridCol w:w="825"/>
        <w:gridCol w:w="825"/>
        <w:gridCol w:w="795"/>
        <w:gridCol w:w="915"/>
        <w:gridCol w:w="1155"/>
        <w:gridCol w:w="1273"/>
      </w:tblGrid>
      <w:tr w:rsidR="00015B8F" w:rsidRPr="0004734E" w14:paraId="4A00F406" w14:textId="77777777" w:rsidTr="71F35C56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4734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4734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04734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4734E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04734E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04734E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015B8F" w:rsidRPr="0004734E" w14:paraId="6056FB05" w14:textId="77777777" w:rsidTr="71F35C56">
        <w:trPr>
          <w:trHeight w:val="45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509DCD5C" w:rsidR="00015B8F" w:rsidRPr="0004734E" w:rsidRDefault="00EE63D1">
            <w:pPr>
              <w:pStyle w:val="centralniewrubryce"/>
              <w:spacing w:before="0" w:after="0"/>
            </w:pPr>
            <w:del w:id="0" w:author="Pikus Anna" w:date="2021-12-22T09:16:00Z">
              <w:r w:rsidRPr="71F35C56" w:rsidDel="00EE63D1">
                <w:rPr>
                  <w:rFonts w:ascii="Corbel" w:hAnsi="Corbel"/>
                  <w:sz w:val="24"/>
                  <w:szCs w:val="24"/>
                </w:rPr>
                <w:delText>3</w:delText>
              </w:r>
            </w:del>
            <w:ins w:id="1" w:author="Pikus Anna" w:date="2021-12-22T09:16:00Z">
              <w:r w:rsidR="116D0C89" w:rsidRPr="71F35C56">
                <w:rPr>
                  <w:rFonts w:ascii="Corbel" w:hAnsi="Corbel"/>
                  <w:sz w:val="24"/>
                  <w:szCs w:val="24"/>
                </w:rPr>
                <w:t>V</w:t>
              </w:r>
            </w:ins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4734E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04734E" w:rsidRDefault="00872E35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B4B48" w:rsidRPr="0004734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4734E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4734E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4734E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4734E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4734E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04734E" w:rsidRDefault="00015B8F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8152" w14:textId="77777777" w:rsidR="00015B8F" w:rsidRPr="0004734E" w:rsidRDefault="001C52E4" w:rsidP="00A30B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DBEF00" w14:textId="77777777" w:rsidR="00923D7D" w:rsidRPr="0004734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61D779" w14:textId="77777777" w:rsidR="00923D7D" w:rsidRPr="0004734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F32FEB" w:rsidRPr="000473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04734E">
        <w:rPr>
          <w:rFonts w:ascii="Corbel" w:hAnsi="Corbel"/>
          <w:smallCaps w:val="0"/>
          <w:szCs w:val="24"/>
        </w:rPr>
        <w:t>1.</w:t>
      </w:r>
      <w:r w:rsidR="00E22FBC" w:rsidRPr="0004734E">
        <w:rPr>
          <w:rFonts w:ascii="Corbel" w:hAnsi="Corbel"/>
          <w:smallCaps w:val="0"/>
          <w:szCs w:val="24"/>
        </w:rPr>
        <w:t>2</w:t>
      </w:r>
      <w:r w:rsidR="00F83B28" w:rsidRPr="0004734E">
        <w:rPr>
          <w:rFonts w:ascii="Corbel" w:hAnsi="Corbel"/>
          <w:smallCaps w:val="0"/>
          <w:szCs w:val="24"/>
        </w:rPr>
        <w:t>.</w:t>
      </w:r>
      <w:r w:rsidR="00F83B28" w:rsidRPr="0004734E">
        <w:rPr>
          <w:rFonts w:ascii="Corbel" w:hAnsi="Corbel"/>
          <w:smallCaps w:val="0"/>
          <w:szCs w:val="24"/>
        </w:rPr>
        <w:tab/>
      </w:r>
      <w:r w:rsidRPr="0004734E">
        <w:rPr>
          <w:rFonts w:ascii="Corbel" w:hAnsi="Corbel"/>
          <w:smallCaps w:val="0"/>
          <w:szCs w:val="24"/>
        </w:rPr>
        <w:t xml:space="preserve">Sposób realizacji zajęć </w:t>
      </w:r>
    </w:p>
    <w:p w14:paraId="29D6B04F" w14:textId="77777777" w:rsidR="0085747A" w:rsidRPr="0004734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4734E">
        <w:rPr>
          <w:rFonts w:ascii="Corbel" w:hAnsi="Corbel"/>
          <w:smallCaps w:val="0"/>
          <w:szCs w:val="24"/>
        </w:rPr>
        <w:t xml:space="preserve"> </w:t>
      </w:r>
    </w:p>
    <w:p w14:paraId="580E54A1" w14:textId="081EA83A" w:rsidR="0085747A" w:rsidRPr="0004734E" w:rsidRDefault="0E40ABD4" w:rsidP="31E64A4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1E64A44">
        <w:rPr>
          <w:rFonts w:ascii="Corbel" w:eastAsia="MS Gothic" w:hAnsi="Corbel"/>
          <w:b w:val="0"/>
        </w:rPr>
        <w:t xml:space="preserve"> </w:t>
      </w:r>
      <w:r w:rsidR="007B4B48" w:rsidRPr="31E64A44">
        <w:rPr>
          <w:rFonts w:ascii="Corbel" w:eastAsia="MS Gothic" w:hAnsi="Corbel"/>
          <w:b w:val="0"/>
        </w:rPr>
        <w:t>x</w:t>
      </w:r>
      <w:r w:rsidR="005A3AA0" w:rsidRPr="31E64A44">
        <w:rPr>
          <w:rFonts w:ascii="Corbel" w:hAnsi="Corbel"/>
          <w:b w:val="0"/>
          <w:smallCaps w:val="0"/>
        </w:rPr>
        <w:t xml:space="preserve"> zajęcia w formie tradycyjnej, albo w formie zdalnej przy użyciu narzędzi audio-video</w:t>
      </w:r>
    </w:p>
    <w:p w14:paraId="3CF2D8B6" w14:textId="77777777" w:rsidR="00F32FEB" w:rsidRPr="0004734E" w:rsidRDefault="00F32FEB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86692D9" w14:textId="77777777" w:rsidR="0085747A" w:rsidRPr="0004734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4734E">
        <w:rPr>
          <w:rFonts w:ascii="Segoe UI Symbol" w:eastAsia="MS Gothic" w:hAnsi="Segoe UI Symbol" w:cs="Segoe UI Symbol"/>
          <w:b w:val="0"/>
          <w:szCs w:val="24"/>
        </w:rPr>
        <w:t>☐</w:t>
      </w:r>
      <w:r w:rsidRPr="000473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FB78278" w14:textId="77777777" w:rsidR="0085747A" w:rsidRPr="0004734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1AAACEC1" w:rsidR="00E22FBC" w:rsidRPr="0004734E" w:rsidRDefault="00E22FBC" w:rsidP="2BF8A39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BF8A394">
        <w:rPr>
          <w:rFonts w:ascii="Corbel" w:hAnsi="Corbel"/>
          <w:smallCaps w:val="0"/>
        </w:rPr>
        <w:t xml:space="preserve">1.3 </w:t>
      </w:r>
      <w:r>
        <w:tab/>
      </w:r>
      <w:r w:rsidRPr="2BF8A394">
        <w:rPr>
          <w:rFonts w:ascii="Corbel" w:hAnsi="Corbel"/>
          <w:smallCaps w:val="0"/>
        </w:rPr>
        <w:t>For</w:t>
      </w:r>
      <w:r w:rsidR="00445970" w:rsidRPr="2BF8A394">
        <w:rPr>
          <w:rFonts w:ascii="Corbel" w:hAnsi="Corbel"/>
          <w:smallCaps w:val="0"/>
        </w:rPr>
        <w:t>ma zaliczenia przedmiotu</w:t>
      </w:r>
      <w:r w:rsidRPr="2BF8A394">
        <w:rPr>
          <w:rFonts w:ascii="Corbel" w:hAnsi="Corbel"/>
          <w:smallCaps w:val="0"/>
        </w:rPr>
        <w:t xml:space="preserve"> (z toku) </w:t>
      </w:r>
      <w:r w:rsidRPr="2BF8A394">
        <w:rPr>
          <w:rFonts w:ascii="Corbel" w:hAnsi="Corbel"/>
          <w:b w:val="0"/>
          <w:smallCaps w:val="0"/>
        </w:rPr>
        <w:t>(egzamin, zaliczenie z oceną, zaliczenie bez oceny)</w:t>
      </w:r>
    </w:p>
    <w:p w14:paraId="1FC39945" w14:textId="77777777" w:rsidR="007B4B48" w:rsidRPr="0004734E" w:rsidRDefault="007B4B48" w:rsidP="007B4B48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0F494047" w14:textId="77777777" w:rsidR="007B4B48" w:rsidRPr="0004734E" w:rsidRDefault="007B4B48" w:rsidP="001C52E4">
      <w:pPr>
        <w:spacing w:after="0" w:line="240" w:lineRule="auto"/>
        <w:ind w:firstLine="708"/>
        <w:jc w:val="both"/>
        <w:rPr>
          <w:rFonts w:ascii="Corbel" w:eastAsia="Cambria" w:hAnsi="Corbel"/>
          <w:sz w:val="24"/>
          <w:szCs w:val="24"/>
        </w:rPr>
      </w:pPr>
      <w:r w:rsidRPr="0004734E">
        <w:rPr>
          <w:rFonts w:ascii="Corbel" w:eastAsia="Cambria" w:hAnsi="Corbel"/>
          <w:sz w:val="24"/>
          <w:szCs w:val="24"/>
        </w:rPr>
        <w:t>Ćwiczenia – zaliczenie z oceną</w:t>
      </w:r>
    </w:p>
    <w:p w14:paraId="0562CB0E" w14:textId="77777777" w:rsidR="007B4B48" w:rsidRPr="0004734E" w:rsidRDefault="007B4B48" w:rsidP="007B4B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E0A41" w14:textId="77777777" w:rsidR="00E960BB" w:rsidRPr="0004734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0473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4734E">
        <w:rPr>
          <w:rFonts w:ascii="Corbel" w:hAnsi="Corbel"/>
          <w:szCs w:val="24"/>
        </w:rPr>
        <w:t xml:space="preserve">2.Wymagania wstępne </w:t>
      </w:r>
    </w:p>
    <w:p w14:paraId="62EBF3C5" w14:textId="77777777" w:rsidR="001C52E4" w:rsidRPr="0004734E" w:rsidRDefault="001C52E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734E" w14:paraId="226A1D35" w14:textId="77777777" w:rsidTr="31E64A44">
        <w:tc>
          <w:tcPr>
            <w:tcW w:w="9670" w:type="dxa"/>
          </w:tcPr>
          <w:p w14:paraId="2946DB82" w14:textId="6B8B5157" w:rsidR="0085747A" w:rsidRPr="0004734E" w:rsidRDefault="00A30BF7" w:rsidP="31E64A4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</w:rPr>
            </w:pPr>
            <w:r w:rsidRPr="31E64A44">
              <w:rPr>
                <w:rFonts w:ascii="Corbel" w:hAnsi="Corbel"/>
                <w:b w:val="0"/>
                <w:smallCaps w:val="0"/>
              </w:rPr>
              <w:lastRenderedPageBreak/>
              <w:t xml:space="preserve">Podstawowa wiedza z zakresu </w:t>
            </w:r>
            <w:r w:rsidR="00B464F3" w:rsidRPr="31E64A44">
              <w:rPr>
                <w:rFonts w:ascii="Corbel" w:hAnsi="Corbel"/>
                <w:b w:val="0"/>
                <w:smallCaps w:val="0"/>
              </w:rPr>
              <w:t>stosunków międzynarodowych</w:t>
            </w:r>
          </w:p>
        </w:tc>
      </w:tr>
    </w:tbl>
    <w:p w14:paraId="5997CC1D" w14:textId="77777777" w:rsidR="00153C41" w:rsidRPr="0004734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0BE10729" w:rsidR="0085747A" w:rsidRPr="0004734E" w:rsidRDefault="0071620A" w:rsidP="71F35C56">
      <w:pPr>
        <w:pStyle w:val="Punktygwne"/>
        <w:spacing w:before="0" w:after="0"/>
        <w:rPr>
          <w:rFonts w:ascii="Corbel" w:hAnsi="Corbel"/>
        </w:rPr>
      </w:pPr>
      <w:r w:rsidRPr="71F35C56">
        <w:rPr>
          <w:rFonts w:ascii="Corbel" w:hAnsi="Corbel"/>
        </w:rPr>
        <w:t>3.</w:t>
      </w:r>
      <w:r w:rsidR="0085747A" w:rsidRPr="71F35C56">
        <w:rPr>
          <w:rFonts w:ascii="Corbel" w:hAnsi="Corbel"/>
        </w:rPr>
        <w:t xml:space="preserve"> </w:t>
      </w:r>
      <w:r w:rsidR="00A84C85" w:rsidRPr="71F35C56">
        <w:rPr>
          <w:rFonts w:ascii="Corbel" w:hAnsi="Corbel"/>
        </w:rPr>
        <w:t>cele, efekty uczenia się</w:t>
      </w:r>
      <w:r w:rsidR="0085747A" w:rsidRPr="71F35C56">
        <w:rPr>
          <w:rFonts w:ascii="Corbel" w:hAnsi="Corbel"/>
        </w:rPr>
        <w:t>, treści Programowe i stosowane metody Dydaktyczne</w:t>
      </w:r>
    </w:p>
    <w:p w14:paraId="110FFD37" w14:textId="77777777" w:rsidR="0085747A" w:rsidRPr="0004734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4734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734E">
        <w:rPr>
          <w:rFonts w:ascii="Corbel" w:hAnsi="Corbel"/>
          <w:sz w:val="24"/>
          <w:szCs w:val="24"/>
        </w:rPr>
        <w:t xml:space="preserve">3.1 </w:t>
      </w:r>
      <w:r w:rsidR="00C05F44" w:rsidRPr="0004734E">
        <w:rPr>
          <w:rFonts w:ascii="Corbel" w:hAnsi="Corbel"/>
          <w:sz w:val="24"/>
          <w:szCs w:val="24"/>
        </w:rPr>
        <w:t>Cele przedmiotu</w:t>
      </w:r>
    </w:p>
    <w:p w14:paraId="6B699379" w14:textId="77777777" w:rsidR="00F83B28" w:rsidRPr="0004734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4734E" w14:paraId="40003170" w14:textId="77777777" w:rsidTr="71F35C56">
        <w:tc>
          <w:tcPr>
            <w:tcW w:w="851" w:type="dxa"/>
            <w:vAlign w:val="center"/>
          </w:tcPr>
          <w:p w14:paraId="6780E770" w14:textId="77777777" w:rsidR="0085747A" w:rsidRPr="0004734E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572B68B7" w14:textId="4BA47D76" w:rsidR="0085747A" w:rsidRPr="0004734E" w:rsidRDefault="680670F7" w:rsidP="31E64A44">
            <w:pPr>
              <w:shd w:val="clear" w:color="auto" w:fill="FFFFFF" w:themeFill="background1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 xml:space="preserve">Student powinien poznać </w:t>
            </w:r>
            <w:r w:rsidR="32B1F4E0" w:rsidRPr="71F35C56">
              <w:rPr>
                <w:rFonts w:ascii="Corbel" w:hAnsi="Corbel"/>
                <w:sz w:val="24"/>
                <w:szCs w:val="24"/>
              </w:rPr>
              <w:t>podstawowe zasady prawa dyplomatycznego i</w:t>
            </w:r>
            <w:r w:rsidR="68DA5A05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="0BF0CFDE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="32B1F4E0" w:rsidRPr="71F35C56">
              <w:rPr>
                <w:rFonts w:ascii="Corbel" w:hAnsi="Corbel"/>
                <w:sz w:val="24"/>
                <w:szCs w:val="24"/>
              </w:rPr>
              <w:t>konsularnego.</w:t>
            </w:r>
          </w:p>
        </w:tc>
      </w:tr>
      <w:tr w:rsidR="0085747A" w:rsidRPr="0004734E" w14:paraId="29AE910F" w14:textId="77777777" w:rsidTr="71F35C56">
        <w:tc>
          <w:tcPr>
            <w:tcW w:w="851" w:type="dxa"/>
            <w:vAlign w:val="center"/>
          </w:tcPr>
          <w:p w14:paraId="550CF7E8" w14:textId="77777777" w:rsidR="0085747A" w:rsidRPr="0004734E" w:rsidRDefault="00A30BF7" w:rsidP="00F32FE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A812DE1" w14:textId="77777777" w:rsidR="0085747A" w:rsidRPr="0004734E" w:rsidRDefault="00A30BF7" w:rsidP="31E64A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31E64A44">
              <w:rPr>
                <w:rFonts w:ascii="Corbel" w:hAnsi="Corbel"/>
                <w:sz w:val="24"/>
                <w:szCs w:val="24"/>
              </w:rPr>
              <w:t xml:space="preserve">Student powinien zapoznać się </w:t>
            </w:r>
            <w:r w:rsidR="3A22DB1E" w:rsidRPr="31E64A44">
              <w:rPr>
                <w:rFonts w:ascii="Corbel" w:hAnsi="Corbel"/>
                <w:sz w:val="24"/>
                <w:szCs w:val="24"/>
              </w:rPr>
              <w:t>z</w:t>
            </w:r>
            <w:r w:rsidR="00B464F3" w:rsidRPr="31E64A44">
              <w:rPr>
                <w:rFonts w:ascii="Corbel" w:hAnsi="Corbel"/>
                <w:sz w:val="24"/>
                <w:szCs w:val="24"/>
              </w:rPr>
              <w:t xml:space="preserve"> zasadami nawiązywania stosunków dyplomatycznych.</w:t>
            </w:r>
          </w:p>
        </w:tc>
      </w:tr>
      <w:tr w:rsidR="0085747A" w:rsidRPr="0004734E" w14:paraId="35FED828" w14:textId="77777777" w:rsidTr="71F35C56">
        <w:tc>
          <w:tcPr>
            <w:tcW w:w="851" w:type="dxa"/>
            <w:vAlign w:val="center"/>
          </w:tcPr>
          <w:p w14:paraId="53C0B3C4" w14:textId="77777777" w:rsidR="0085747A" w:rsidRPr="0004734E" w:rsidRDefault="0085747A" w:rsidP="00F32FE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4734E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="00A30BF7" w:rsidRPr="0004734E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  <w:vAlign w:val="center"/>
          </w:tcPr>
          <w:p w14:paraId="2B521A73" w14:textId="77777777" w:rsidR="0085747A" w:rsidRPr="0004734E" w:rsidRDefault="00A30BF7" w:rsidP="31E64A4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1E64A44">
              <w:rPr>
                <w:rFonts w:ascii="Corbel" w:hAnsi="Corbel"/>
                <w:sz w:val="24"/>
                <w:szCs w:val="24"/>
              </w:rPr>
              <w:t xml:space="preserve">Student powinien uzyskać wiedzę dotyczącą </w:t>
            </w:r>
            <w:r w:rsidR="001C52E4" w:rsidRPr="31E64A44"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="00B464F3" w:rsidRPr="31E64A44">
              <w:rPr>
                <w:rFonts w:ascii="Corbel" w:hAnsi="Corbel"/>
                <w:sz w:val="24"/>
                <w:szCs w:val="24"/>
              </w:rPr>
              <w:t>ambasad i konsulatów oraz innych przedstawicielstw międzynarodowych</w:t>
            </w:r>
            <w:r w:rsidR="3A22DB1E" w:rsidRPr="31E64A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FE9F23F" w14:textId="77777777" w:rsidR="0085747A" w:rsidRPr="000473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04734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4734E">
        <w:rPr>
          <w:rFonts w:ascii="Corbel" w:hAnsi="Corbel"/>
          <w:b/>
          <w:sz w:val="24"/>
          <w:szCs w:val="24"/>
        </w:rPr>
        <w:t xml:space="preserve">3.2 </w:t>
      </w:r>
      <w:r w:rsidR="001D7B54" w:rsidRPr="0004734E">
        <w:rPr>
          <w:rFonts w:ascii="Corbel" w:hAnsi="Corbel"/>
          <w:b/>
          <w:sz w:val="24"/>
          <w:szCs w:val="24"/>
        </w:rPr>
        <w:t xml:space="preserve">Efekty </w:t>
      </w:r>
      <w:r w:rsidR="00C05F44" w:rsidRPr="0004734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4734E">
        <w:rPr>
          <w:rFonts w:ascii="Corbel" w:hAnsi="Corbel"/>
          <w:b/>
          <w:sz w:val="24"/>
          <w:szCs w:val="24"/>
        </w:rPr>
        <w:t>dla przedmiotu</w:t>
      </w:r>
      <w:r w:rsidR="00445970" w:rsidRPr="0004734E">
        <w:rPr>
          <w:rFonts w:ascii="Corbel" w:hAnsi="Corbel"/>
          <w:sz w:val="24"/>
          <w:szCs w:val="24"/>
        </w:rPr>
        <w:t xml:space="preserve"> </w:t>
      </w:r>
    </w:p>
    <w:p w14:paraId="1F72F646" w14:textId="77777777" w:rsidR="001D7B54" w:rsidRPr="0004734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04734E" w14:paraId="61F38664" w14:textId="77777777" w:rsidTr="71F35C56">
        <w:tc>
          <w:tcPr>
            <w:tcW w:w="1701" w:type="dxa"/>
            <w:vAlign w:val="center"/>
          </w:tcPr>
          <w:p w14:paraId="41C145ED" w14:textId="77777777" w:rsidR="0085747A" w:rsidRPr="000473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4734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4734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4734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04734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4734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1DFA" w:rsidRPr="0004734E" w14:paraId="69BCF7A5" w14:textId="77777777" w:rsidTr="71F35C56">
        <w:tc>
          <w:tcPr>
            <w:tcW w:w="1701" w:type="dxa"/>
            <w:vAlign w:val="center"/>
          </w:tcPr>
          <w:p w14:paraId="4FCA5964" w14:textId="77777777" w:rsidR="00FE1DFA" w:rsidRPr="0004734E" w:rsidRDefault="00E17523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248935F3" w14:textId="4CE83808" w:rsidR="00FE1DFA" w:rsidRPr="0004734E" w:rsidRDefault="00FE1DFA" w:rsidP="31E64A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Student ma wiedzę o relacjach dyplomatycznych i</w:t>
            </w:r>
            <w:r w:rsidR="3B292CD7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Pr="71F35C56">
              <w:rPr>
                <w:rFonts w:ascii="Corbel" w:hAnsi="Corbel"/>
                <w:sz w:val="24"/>
                <w:szCs w:val="24"/>
              </w:rPr>
              <w:t>konsularnych w perspektywie historycznej</w:t>
            </w:r>
          </w:p>
        </w:tc>
        <w:tc>
          <w:tcPr>
            <w:tcW w:w="1873" w:type="dxa"/>
            <w:vAlign w:val="center"/>
          </w:tcPr>
          <w:p w14:paraId="3FB25131" w14:textId="77777777" w:rsidR="00FE1DFA" w:rsidRPr="0004734E" w:rsidRDefault="00FE1DFA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K_W03</w:t>
            </w:r>
          </w:p>
          <w:p w14:paraId="08CE6F91" w14:textId="77777777" w:rsidR="00FE1DFA" w:rsidRPr="0004734E" w:rsidRDefault="00FE1DFA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1DFA" w:rsidRPr="0004734E" w14:paraId="07672CA8" w14:textId="77777777" w:rsidTr="71F35C56">
        <w:tc>
          <w:tcPr>
            <w:tcW w:w="1701" w:type="dxa"/>
            <w:vAlign w:val="center"/>
          </w:tcPr>
          <w:p w14:paraId="56A76B19" w14:textId="77777777" w:rsidR="00FE1DFA" w:rsidRPr="0004734E" w:rsidRDefault="00E17523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2F35060A" w14:textId="77777777" w:rsidR="00FE1DFA" w:rsidRPr="0004734E" w:rsidRDefault="64E1DE8B" w:rsidP="31E64A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1E64A44">
              <w:rPr>
                <w:rFonts w:ascii="Corbel" w:hAnsi="Corbel"/>
                <w:sz w:val="24"/>
                <w:szCs w:val="24"/>
              </w:rPr>
              <w:t>Student</w:t>
            </w:r>
            <w:r w:rsidR="00FE1DFA" w:rsidRPr="31E64A44">
              <w:rPr>
                <w:rFonts w:ascii="Corbel" w:hAnsi="Corbel"/>
                <w:sz w:val="24"/>
                <w:szCs w:val="24"/>
              </w:rPr>
              <w:t xml:space="preserve"> zna i rozumie w zaawansowanym stopniu modele </w:t>
            </w:r>
            <w:r w:rsidRPr="31E64A44">
              <w:rPr>
                <w:rFonts w:ascii="Corbel" w:hAnsi="Corbel"/>
                <w:sz w:val="24"/>
                <w:szCs w:val="24"/>
              </w:rPr>
              <w:t xml:space="preserve">relacji dyplomatycznych oraz dynamikę ich zmian na tle zmian </w:t>
            </w:r>
            <w:r w:rsidR="00FE1DFA" w:rsidRPr="31E64A44">
              <w:rPr>
                <w:rFonts w:ascii="Corbel" w:hAnsi="Corbel"/>
                <w:sz w:val="24"/>
                <w:szCs w:val="24"/>
              </w:rPr>
              <w:t>struktur międzynarodowych</w:t>
            </w:r>
          </w:p>
        </w:tc>
        <w:tc>
          <w:tcPr>
            <w:tcW w:w="1873" w:type="dxa"/>
            <w:vAlign w:val="center"/>
          </w:tcPr>
          <w:p w14:paraId="2C5B2A44" w14:textId="77777777" w:rsidR="00FE1DFA" w:rsidRPr="0004734E" w:rsidRDefault="00FE1DFA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FE1DFA" w:rsidRPr="0004734E" w14:paraId="6A948D80" w14:textId="77777777" w:rsidTr="71F35C5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0800" w14:textId="77777777" w:rsidR="00FE1DFA" w:rsidRPr="0004734E" w:rsidRDefault="00E17523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1697" w14:textId="77777777" w:rsidR="00FE1DFA" w:rsidRPr="0004734E" w:rsidRDefault="64E1DE8B" w:rsidP="31E64A4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31E64A44">
              <w:rPr>
                <w:rFonts w:ascii="Corbel" w:hAnsi="Corbel"/>
                <w:sz w:val="24"/>
                <w:szCs w:val="24"/>
              </w:rPr>
              <w:t>Student</w:t>
            </w:r>
            <w:r w:rsidR="00FE1DFA" w:rsidRPr="31E64A44">
              <w:rPr>
                <w:rFonts w:ascii="Corbel" w:hAnsi="Corbel"/>
                <w:sz w:val="24"/>
                <w:szCs w:val="24"/>
              </w:rPr>
              <w:t xml:space="preserve"> potrafi dokonać analizy genezy, przebiegu oraz skutków konkretnych zjawisk zachodzących w </w:t>
            </w:r>
            <w:r w:rsidRPr="31E64A44">
              <w:rPr>
                <w:rFonts w:ascii="Corbel" w:hAnsi="Corbel"/>
                <w:sz w:val="24"/>
                <w:szCs w:val="24"/>
              </w:rPr>
              <w:t>relacjach dyplomatycznych</w:t>
            </w:r>
            <w:r w:rsidR="00FE1DFA" w:rsidRPr="31E64A44">
              <w:rPr>
                <w:rFonts w:ascii="Corbel" w:hAnsi="Corbel"/>
                <w:sz w:val="24"/>
                <w:szCs w:val="24"/>
              </w:rPr>
              <w:t xml:space="preserve"> a także wykorzystać posiadaną wiedzę do przewidywania i tworzenia scenariuszy rozwoju sytuacji międzynarodowej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307F" w14:textId="77777777" w:rsidR="00FE1DFA" w:rsidRPr="0004734E" w:rsidRDefault="00FE1DFA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FE1DFA" w:rsidRPr="0004734E" w14:paraId="3522DCB8" w14:textId="77777777" w:rsidTr="71F35C5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198C" w14:textId="77777777" w:rsidR="00FE1DFA" w:rsidRPr="0004734E" w:rsidRDefault="00E17523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7B72" w14:textId="365FECDF" w:rsidR="00FE1DFA" w:rsidRPr="0004734E" w:rsidRDefault="2D110E5C" w:rsidP="31E64A44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Student</w:t>
            </w:r>
            <w:r w:rsidR="00FE1DFA" w:rsidRPr="71F35C56">
              <w:rPr>
                <w:rFonts w:ascii="Corbel" w:hAnsi="Corbel"/>
                <w:sz w:val="24"/>
                <w:szCs w:val="24"/>
              </w:rPr>
              <w:t xml:space="preserve"> potrafi rozpoznać i stosować prawne i</w:t>
            </w:r>
            <w:r w:rsidR="27A3719A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="00FE1DFA" w:rsidRPr="71F35C56">
              <w:rPr>
                <w:rFonts w:ascii="Corbel" w:hAnsi="Corbel"/>
                <w:sz w:val="24"/>
                <w:szCs w:val="24"/>
              </w:rPr>
              <w:t>pozaprawne, normy i reguły obowiązujące w</w:t>
            </w:r>
            <w:r w:rsidR="57125F34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="00FE1DFA" w:rsidRPr="71F35C56">
              <w:rPr>
                <w:rFonts w:ascii="Corbel" w:hAnsi="Corbel"/>
                <w:sz w:val="24"/>
                <w:szCs w:val="24"/>
              </w:rPr>
              <w:t>organizacjach i instytucjach działających stosunkach międzynarodowych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B4C3" w14:textId="77777777" w:rsidR="00FE1DFA" w:rsidRPr="0004734E" w:rsidRDefault="00FE1DFA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FE1DFA" w:rsidRPr="0004734E" w14:paraId="7FCAA682" w14:textId="77777777" w:rsidTr="71F35C5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7262" w14:textId="77777777" w:rsidR="00FE1DFA" w:rsidRPr="0004734E" w:rsidRDefault="00E17523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BEC7" w14:textId="5A914819" w:rsidR="00FE1DFA" w:rsidRPr="0004734E" w:rsidRDefault="008663A4" w:rsidP="31E64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FE1DFA" w:rsidRPr="71F35C56">
              <w:rPr>
                <w:rFonts w:ascii="Corbel" w:hAnsi="Corbel"/>
                <w:sz w:val="24"/>
                <w:szCs w:val="24"/>
              </w:rPr>
              <w:t>jest gotów do ciągłego pogłębiania zdobytej wiedzy, przyswajania i analizowania nowych wiadomości i</w:t>
            </w:r>
            <w:r w:rsidR="7827DE2C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="00FE1DFA" w:rsidRPr="71F35C56">
              <w:rPr>
                <w:rFonts w:ascii="Corbel" w:hAnsi="Corbel"/>
                <w:sz w:val="24"/>
                <w:szCs w:val="24"/>
              </w:rPr>
              <w:t xml:space="preserve">procesów z zakresu stosunków </w:t>
            </w:r>
            <w:r w:rsidR="2D110E5C" w:rsidRPr="71F35C56">
              <w:rPr>
                <w:rFonts w:ascii="Corbel" w:hAnsi="Corbel"/>
                <w:sz w:val="24"/>
                <w:szCs w:val="24"/>
              </w:rPr>
              <w:t>dyplomatycznych</w:t>
            </w:r>
            <w:r w:rsidR="00FE1DFA" w:rsidRPr="71F35C56">
              <w:rPr>
                <w:rFonts w:ascii="Corbel" w:hAnsi="Corbel"/>
                <w:sz w:val="24"/>
                <w:szCs w:val="24"/>
              </w:rPr>
              <w:t>, a</w:t>
            </w:r>
            <w:r w:rsidR="275D551D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="00FE1DFA" w:rsidRPr="71F35C56">
              <w:rPr>
                <w:rFonts w:ascii="Corbel" w:hAnsi="Corbel"/>
                <w:sz w:val="24"/>
                <w:szCs w:val="24"/>
              </w:rPr>
              <w:t>także wykorzystując poznane narzędzia wyrażać krytyczną opinię w tym zakresie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E2D9" w14:textId="77777777" w:rsidR="00FE1DFA" w:rsidRPr="0004734E" w:rsidRDefault="00FE1DFA" w:rsidP="00FE1D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1CDCEAD" w14:textId="77777777" w:rsidR="00D80E4D" w:rsidRPr="0004734E" w:rsidRDefault="00D80E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95CB1" w14:textId="4F982AD1" w:rsidR="31E64A44" w:rsidRDefault="31E64A44" w:rsidP="31E64A44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01571963" w14:textId="37E0D26D" w:rsidR="31E64A44" w:rsidRDefault="31E64A44" w:rsidP="31E64A44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551869F" w14:textId="7A51C0AA" w:rsidR="31E64A44" w:rsidRDefault="31E64A44" w:rsidP="31E64A44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44E1D115" w14:textId="77777777" w:rsidR="0085747A" w:rsidRPr="0004734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4734E">
        <w:rPr>
          <w:rFonts w:ascii="Corbel" w:hAnsi="Corbel"/>
          <w:b/>
          <w:sz w:val="24"/>
          <w:szCs w:val="24"/>
        </w:rPr>
        <w:t>3.3</w:t>
      </w:r>
      <w:r w:rsidR="001D7B54" w:rsidRPr="0004734E">
        <w:rPr>
          <w:rFonts w:ascii="Corbel" w:hAnsi="Corbel"/>
          <w:b/>
          <w:sz w:val="24"/>
          <w:szCs w:val="24"/>
        </w:rPr>
        <w:t xml:space="preserve"> </w:t>
      </w:r>
      <w:r w:rsidR="0085747A" w:rsidRPr="0004734E">
        <w:rPr>
          <w:rFonts w:ascii="Corbel" w:hAnsi="Corbel"/>
          <w:b/>
          <w:sz w:val="24"/>
          <w:szCs w:val="24"/>
        </w:rPr>
        <w:t>T</w:t>
      </w:r>
      <w:r w:rsidR="001D7B54" w:rsidRPr="0004734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4734E">
        <w:rPr>
          <w:rFonts w:ascii="Corbel" w:hAnsi="Corbel"/>
          <w:sz w:val="24"/>
          <w:szCs w:val="24"/>
        </w:rPr>
        <w:t xml:space="preserve">  </w:t>
      </w:r>
    </w:p>
    <w:p w14:paraId="6BB9E253" w14:textId="77777777" w:rsidR="00A30BF7" w:rsidRPr="0004734E" w:rsidRDefault="00A30BF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4734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04734E">
        <w:rPr>
          <w:rFonts w:ascii="Corbel" w:hAnsi="Corbel"/>
          <w:b/>
          <w:sz w:val="24"/>
          <w:szCs w:val="24"/>
        </w:rPr>
        <w:t xml:space="preserve">Problematyka wykładu </w:t>
      </w:r>
    </w:p>
    <w:p w14:paraId="23DE523C" w14:textId="77777777" w:rsidR="00675843" w:rsidRPr="0004734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734E" w14:paraId="587EA2A8" w14:textId="77777777" w:rsidTr="31E64A44">
        <w:tc>
          <w:tcPr>
            <w:tcW w:w="9639" w:type="dxa"/>
            <w:tcBorders>
              <w:bottom w:val="single" w:sz="4" w:space="0" w:color="auto"/>
            </w:tcBorders>
          </w:tcPr>
          <w:p w14:paraId="35113026" w14:textId="77777777" w:rsidR="0085747A" w:rsidRPr="0004734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4734E" w14:paraId="52E56223" w14:textId="77777777" w:rsidTr="31E64A44">
        <w:trPr>
          <w:trHeight w:val="300"/>
        </w:trPr>
        <w:tc>
          <w:tcPr>
            <w:tcW w:w="9639" w:type="dxa"/>
            <w:tcBorders>
              <w:tl2br w:val="single" w:sz="4" w:space="0" w:color="auto"/>
            </w:tcBorders>
          </w:tcPr>
          <w:p w14:paraId="6537F28F" w14:textId="2A46BE4A" w:rsidR="00783A63" w:rsidRPr="0004734E" w:rsidRDefault="4CE59105" w:rsidP="31E64A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1E64A4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DFB9E20" w14:textId="77777777" w:rsidR="0085747A" w:rsidRPr="0004734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4734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04734E">
        <w:rPr>
          <w:rFonts w:ascii="Corbel" w:hAnsi="Corbel"/>
          <w:b/>
          <w:sz w:val="24"/>
          <w:szCs w:val="24"/>
        </w:rPr>
        <w:t>Problematyka ćwiczeń audytoryjnych, konwersatoryjnych, laboratoryjnych</w:t>
      </w:r>
      <w:r w:rsidR="009F4610" w:rsidRPr="0004734E">
        <w:rPr>
          <w:rFonts w:ascii="Corbel" w:hAnsi="Corbel"/>
          <w:b/>
          <w:sz w:val="24"/>
          <w:szCs w:val="24"/>
        </w:rPr>
        <w:t xml:space="preserve">, </w:t>
      </w:r>
      <w:r w:rsidRPr="0004734E">
        <w:rPr>
          <w:rFonts w:ascii="Corbel" w:hAnsi="Corbel"/>
          <w:b/>
          <w:sz w:val="24"/>
          <w:szCs w:val="24"/>
        </w:rPr>
        <w:t xml:space="preserve">zajęć praktycznych </w:t>
      </w:r>
    </w:p>
    <w:p w14:paraId="70DF9E56" w14:textId="77777777" w:rsidR="0085747A" w:rsidRPr="0004734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734E" w14:paraId="55225495" w14:textId="77777777" w:rsidTr="00923D7D">
        <w:tc>
          <w:tcPr>
            <w:tcW w:w="9639" w:type="dxa"/>
          </w:tcPr>
          <w:p w14:paraId="5D69D229" w14:textId="77777777" w:rsidR="0085747A" w:rsidRPr="0004734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4734E" w14:paraId="5A24FA8B" w14:textId="77777777" w:rsidTr="00923D7D">
        <w:tc>
          <w:tcPr>
            <w:tcW w:w="9639" w:type="dxa"/>
          </w:tcPr>
          <w:p w14:paraId="44E871BC" w14:textId="77777777" w:rsidR="00F32FEB" w:rsidRPr="0004734E" w:rsidRDefault="00F32FEB" w:rsidP="00F32FE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</w:p>
          <w:p w14:paraId="1626C092" w14:textId="77777777" w:rsidR="00B464F3" w:rsidRPr="0004734E" w:rsidRDefault="00B464F3" w:rsidP="00B464F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Stosunki międzynarodowe na przestrzeni dziejów </w:t>
            </w:r>
          </w:p>
          <w:p w14:paraId="1856C345" w14:textId="77777777" w:rsidR="00B464F3" w:rsidRPr="0004734E" w:rsidRDefault="00B464F3" w:rsidP="00B464F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dyplomatyczne i jego źródła </w:t>
            </w:r>
          </w:p>
          <w:p w14:paraId="2A3FA764" w14:textId="77777777" w:rsidR="00B464F3" w:rsidRPr="0004734E" w:rsidRDefault="00B464F3" w:rsidP="00B464F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Prawo konsularne i jego źródła </w:t>
            </w:r>
          </w:p>
          <w:p w14:paraId="5B74FCC6" w14:textId="77777777" w:rsidR="00B464F3" w:rsidRPr="0004734E" w:rsidRDefault="00B464F3" w:rsidP="00B464F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Przedstawicielstwa dyplomatyczne - klasyfikacja członków misji dyplomatycznych i konsularnych </w:t>
            </w:r>
          </w:p>
          <w:p w14:paraId="36980133" w14:textId="77777777" w:rsidR="00B464F3" w:rsidRPr="0004734E" w:rsidRDefault="00B464F3" w:rsidP="00B464F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Przywileje i immunitety dyplomatyczne i konsularne  </w:t>
            </w:r>
          </w:p>
          <w:p w14:paraId="48451704" w14:textId="77777777" w:rsidR="00B464F3" w:rsidRPr="0004734E" w:rsidRDefault="00B464F3" w:rsidP="00B464F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Dyplomacja - formy i rodzaje dyplomacji (rys historyczny) </w:t>
            </w:r>
          </w:p>
          <w:p w14:paraId="4CD3DBBC" w14:textId="77777777" w:rsidR="00B464F3" w:rsidRPr="0004734E" w:rsidRDefault="00B464F3" w:rsidP="00B464F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Stosunki konsularne – formy i rodzaje (rys historyczny) </w:t>
            </w:r>
          </w:p>
          <w:p w14:paraId="50B2B7FB" w14:textId="77777777" w:rsidR="00B464F3" w:rsidRPr="0004734E" w:rsidRDefault="00B464F3" w:rsidP="00B464F3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Organizacja polskiej służby zagranicznej  </w:t>
            </w:r>
          </w:p>
          <w:p w14:paraId="49C934CF" w14:textId="77777777" w:rsidR="0085747A" w:rsidRPr="0004734E" w:rsidRDefault="001A23C8" w:rsidP="00A30BF7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</w:t>
            </w:r>
            <w:r w:rsidR="00A30BF7" w:rsidRPr="0004734E">
              <w:rPr>
                <w:rFonts w:ascii="Corbel" w:hAnsi="Corbel"/>
                <w:sz w:val="24"/>
                <w:szCs w:val="24"/>
              </w:rPr>
              <w:t xml:space="preserve">                                             </w:t>
            </w:r>
          </w:p>
        </w:tc>
      </w:tr>
    </w:tbl>
    <w:p w14:paraId="144A5D23" w14:textId="77777777" w:rsidR="0085747A" w:rsidRPr="0004734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04734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4734E">
        <w:rPr>
          <w:rFonts w:ascii="Corbel" w:hAnsi="Corbel"/>
          <w:smallCaps w:val="0"/>
          <w:szCs w:val="24"/>
        </w:rPr>
        <w:t>3.4 Metody dydaktyczne</w:t>
      </w:r>
      <w:r w:rsidRPr="0004734E">
        <w:rPr>
          <w:rFonts w:ascii="Corbel" w:hAnsi="Corbel"/>
          <w:b w:val="0"/>
          <w:smallCaps w:val="0"/>
          <w:szCs w:val="24"/>
        </w:rPr>
        <w:t xml:space="preserve"> </w:t>
      </w:r>
    </w:p>
    <w:p w14:paraId="738610EB" w14:textId="77777777" w:rsidR="00A30BF7" w:rsidRPr="0004734E" w:rsidRDefault="00A30BF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36A92B" w14:textId="77777777" w:rsidR="001A23C8" w:rsidRPr="0004734E" w:rsidRDefault="001A23C8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  <w:r w:rsidRPr="0004734E"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  <w:t>Ćwiczenia audytoryjne:</w:t>
      </w:r>
    </w:p>
    <w:p w14:paraId="463F29E8" w14:textId="77777777" w:rsidR="00783A63" w:rsidRPr="0004734E" w:rsidRDefault="00783A63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</w:p>
    <w:p w14:paraId="782381DC" w14:textId="77777777" w:rsidR="00783A63" w:rsidRPr="0004734E" w:rsidRDefault="00783A63" w:rsidP="001A23C8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</w:pPr>
      <w:r w:rsidRPr="0004734E">
        <w:rPr>
          <w:rFonts w:ascii="Corbel" w:eastAsia="Cambria" w:hAnsi="Corbel"/>
          <w:bCs/>
          <w:iCs/>
          <w:color w:val="000000"/>
          <w:spacing w:val="-14"/>
          <w:sz w:val="24"/>
          <w:szCs w:val="24"/>
        </w:rPr>
        <w:t>- prezentacja multimedialna, konwersatoria, praca w grupach, interpretacja tekstów prawniczych</w:t>
      </w:r>
    </w:p>
    <w:p w14:paraId="3B7B4B86" w14:textId="77777777" w:rsidR="001A23C8" w:rsidRPr="0004734E" w:rsidRDefault="001A23C8" w:rsidP="001A23C8">
      <w:pPr>
        <w:spacing w:after="0" w:line="240" w:lineRule="auto"/>
        <w:jc w:val="both"/>
        <w:rPr>
          <w:rFonts w:ascii="Corbel" w:eastAsia="Cambria" w:hAnsi="Corbel"/>
          <w:b/>
          <w:bCs/>
          <w:iCs/>
          <w:color w:val="000000"/>
          <w:spacing w:val="-14"/>
          <w:sz w:val="24"/>
          <w:szCs w:val="24"/>
        </w:rPr>
      </w:pPr>
    </w:p>
    <w:p w14:paraId="3A0FF5F2" w14:textId="77777777" w:rsidR="0085747A" w:rsidRPr="000473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4734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4734E">
        <w:rPr>
          <w:rFonts w:ascii="Corbel" w:hAnsi="Corbel"/>
          <w:smallCaps w:val="0"/>
          <w:szCs w:val="24"/>
        </w:rPr>
        <w:t xml:space="preserve">4. </w:t>
      </w:r>
      <w:r w:rsidR="0085747A" w:rsidRPr="0004734E">
        <w:rPr>
          <w:rFonts w:ascii="Corbel" w:hAnsi="Corbel"/>
          <w:smallCaps w:val="0"/>
          <w:szCs w:val="24"/>
        </w:rPr>
        <w:t>METODY I KRYTERIA OCENY</w:t>
      </w:r>
      <w:r w:rsidR="009F4610" w:rsidRPr="0004734E">
        <w:rPr>
          <w:rFonts w:ascii="Corbel" w:hAnsi="Corbel"/>
          <w:smallCaps w:val="0"/>
          <w:szCs w:val="24"/>
        </w:rPr>
        <w:t xml:space="preserve"> </w:t>
      </w:r>
    </w:p>
    <w:p w14:paraId="5630AD66" w14:textId="77777777" w:rsidR="00923D7D" w:rsidRPr="0004734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04734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4734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4734E">
        <w:rPr>
          <w:rFonts w:ascii="Corbel" w:hAnsi="Corbel"/>
          <w:smallCaps w:val="0"/>
          <w:szCs w:val="24"/>
        </w:rPr>
        <w:t>uczenia się</w:t>
      </w:r>
    </w:p>
    <w:p w14:paraId="61829076" w14:textId="77777777" w:rsidR="0085747A" w:rsidRPr="000473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5557"/>
        <w:gridCol w:w="1788"/>
      </w:tblGrid>
      <w:tr w:rsidR="0085747A" w:rsidRPr="0004734E" w14:paraId="5C3740EA" w14:textId="77777777" w:rsidTr="31E64A44">
        <w:tc>
          <w:tcPr>
            <w:tcW w:w="2175" w:type="dxa"/>
            <w:vAlign w:val="center"/>
          </w:tcPr>
          <w:p w14:paraId="59C1A4F7" w14:textId="77777777" w:rsidR="0085747A" w:rsidRPr="0004734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57" w:type="dxa"/>
            <w:vAlign w:val="center"/>
          </w:tcPr>
          <w:p w14:paraId="3AC1580F" w14:textId="30218BCE" w:rsidR="0085747A" w:rsidRPr="0004734E" w:rsidRDefault="00A84C85" w:rsidP="31E64A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31E64A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7749BFE" w:rsidRPr="31E64A4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04734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88" w:type="dxa"/>
            <w:vAlign w:val="center"/>
          </w:tcPr>
          <w:p w14:paraId="4DA5CD06" w14:textId="77777777" w:rsidR="00923D7D" w:rsidRPr="000473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4734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17523" w:rsidRPr="0004734E" w14:paraId="7168E177" w14:textId="77777777" w:rsidTr="31E64A44">
        <w:tc>
          <w:tcPr>
            <w:tcW w:w="2175" w:type="dxa"/>
            <w:vAlign w:val="center"/>
          </w:tcPr>
          <w:p w14:paraId="4EEBB90D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57" w:type="dxa"/>
            <w:vAlign w:val="center"/>
          </w:tcPr>
          <w:p w14:paraId="4E0D8DF5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1ACAA6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432EC458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17523" w:rsidRPr="0004734E" w14:paraId="05067DB7" w14:textId="77777777" w:rsidTr="31E64A44">
        <w:tc>
          <w:tcPr>
            <w:tcW w:w="2175" w:type="dxa"/>
            <w:vAlign w:val="center"/>
          </w:tcPr>
          <w:p w14:paraId="69FEFE27" w14:textId="77777777" w:rsidR="00E17523" w:rsidRPr="0004734E" w:rsidRDefault="00E17523" w:rsidP="00E17523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57" w:type="dxa"/>
            <w:vAlign w:val="center"/>
          </w:tcPr>
          <w:p w14:paraId="2D50CC7C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4510FEB3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3A85CC24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17523" w:rsidRPr="0004734E" w14:paraId="31926656" w14:textId="77777777" w:rsidTr="31E64A44">
        <w:tc>
          <w:tcPr>
            <w:tcW w:w="2175" w:type="dxa"/>
            <w:vAlign w:val="center"/>
          </w:tcPr>
          <w:p w14:paraId="002D746F" w14:textId="77777777" w:rsidR="00E17523" w:rsidRPr="0004734E" w:rsidRDefault="00E17523" w:rsidP="00E17523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57" w:type="dxa"/>
            <w:vAlign w:val="center"/>
          </w:tcPr>
          <w:p w14:paraId="4DE46190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30A6FD3A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6730A948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17523" w:rsidRPr="0004734E" w14:paraId="24618E8B" w14:textId="77777777" w:rsidTr="31E64A44">
        <w:tc>
          <w:tcPr>
            <w:tcW w:w="2175" w:type="dxa"/>
            <w:vAlign w:val="center"/>
          </w:tcPr>
          <w:p w14:paraId="5990E71B" w14:textId="77777777" w:rsidR="00E17523" w:rsidRPr="0004734E" w:rsidRDefault="00E17523" w:rsidP="00E17523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57" w:type="dxa"/>
            <w:vAlign w:val="center"/>
          </w:tcPr>
          <w:p w14:paraId="1B7DD3A9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EC376A6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2FEF6B73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17523" w:rsidRPr="0004734E" w14:paraId="13B2F892" w14:textId="77777777" w:rsidTr="31E64A44">
        <w:tc>
          <w:tcPr>
            <w:tcW w:w="2175" w:type="dxa"/>
            <w:vAlign w:val="center"/>
          </w:tcPr>
          <w:p w14:paraId="4A2F1096" w14:textId="77777777" w:rsidR="00E17523" w:rsidRPr="0004734E" w:rsidRDefault="00E17523" w:rsidP="00E17523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57" w:type="dxa"/>
            <w:vAlign w:val="center"/>
          </w:tcPr>
          <w:p w14:paraId="397C11CE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  <w:p w14:paraId="716A8BEA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788" w:type="dxa"/>
            <w:vAlign w:val="center"/>
          </w:tcPr>
          <w:p w14:paraId="4B09A058" w14:textId="77777777" w:rsidR="00E17523" w:rsidRPr="0004734E" w:rsidRDefault="00E17523" w:rsidP="00E175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473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BA226A1" w14:textId="77777777" w:rsidR="00923D7D" w:rsidRPr="0004734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27C55" w14:textId="667F616F" w:rsidR="71F35C56" w:rsidRDefault="71F35C56" w:rsidP="71F35C56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6E948FD0" w14:textId="466166B1" w:rsidR="71F35C56" w:rsidRDefault="71F35C56" w:rsidP="71F35C56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0AFAEE5A" w14:textId="77777777" w:rsidR="0085747A" w:rsidRPr="0004734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4734E">
        <w:rPr>
          <w:rFonts w:ascii="Corbel" w:hAnsi="Corbel"/>
          <w:smallCaps w:val="0"/>
          <w:szCs w:val="24"/>
        </w:rPr>
        <w:t xml:space="preserve">4.2 </w:t>
      </w:r>
      <w:r w:rsidR="0085747A" w:rsidRPr="0004734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4734E">
        <w:rPr>
          <w:rFonts w:ascii="Corbel" w:hAnsi="Corbel"/>
          <w:smallCaps w:val="0"/>
          <w:szCs w:val="24"/>
        </w:rPr>
        <w:t xml:space="preserve"> </w:t>
      </w:r>
    </w:p>
    <w:p w14:paraId="17AD93B2" w14:textId="77777777" w:rsidR="00923D7D" w:rsidRPr="0004734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734E" w14:paraId="2A5A9BBF" w14:textId="77777777" w:rsidTr="00923D7D">
        <w:tc>
          <w:tcPr>
            <w:tcW w:w="9670" w:type="dxa"/>
          </w:tcPr>
          <w:p w14:paraId="0DE4B5B7" w14:textId="77777777" w:rsidR="00A30BF7" w:rsidRPr="0004734E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65F98D97" w14:textId="77777777" w:rsidR="006F1897" w:rsidRPr="0004734E" w:rsidRDefault="006F1897" w:rsidP="006F189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4734E">
              <w:rPr>
                <w:rFonts w:ascii="Corbel" w:eastAsia="Cambria" w:hAnsi="Corbel"/>
                <w:sz w:val="24"/>
                <w:szCs w:val="24"/>
              </w:rPr>
              <w:t xml:space="preserve">Ćwiczenia: </w:t>
            </w:r>
          </w:p>
          <w:p w14:paraId="12115D76" w14:textId="77777777" w:rsidR="006F1897" w:rsidRPr="0004734E" w:rsidRDefault="00A30BF7" w:rsidP="006F1897">
            <w:pPr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</w:pPr>
            <w:r w:rsidRPr="0004734E">
              <w:rPr>
                <w:rFonts w:ascii="Corbel" w:eastAsia="Cambria" w:hAnsi="Corbel"/>
                <w:sz w:val="24"/>
                <w:szCs w:val="24"/>
              </w:rPr>
              <w:t>K</w:t>
            </w:r>
            <w:r w:rsidR="006F1897" w:rsidRPr="0004734E">
              <w:rPr>
                <w:rFonts w:ascii="Corbel" w:eastAsia="Cambria" w:hAnsi="Corbel"/>
                <w:sz w:val="24"/>
                <w:szCs w:val="24"/>
              </w:rPr>
              <w:t xml:space="preserve">olokwium - </w:t>
            </w:r>
            <w:r w:rsidR="006F1897" w:rsidRPr="0004734E">
              <w:rPr>
                <w:rFonts w:ascii="Corbel" w:eastAsia="Cambria" w:hAnsi="Corbel"/>
                <w:bCs/>
                <w:iCs/>
                <w:color w:val="000000"/>
                <w:sz w:val="24"/>
                <w:szCs w:val="24"/>
              </w:rPr>
              <w:t xml:space="preserve">praca pisemna (pytania testowe wraz z pytaniami opisowymi) obejmująca zakresem tematykę ćwiczeń audytoryjnych. </w:t>
            </w:r>
          </w:p>
          <w:p w14:paraId="66204FF1" w14:textId="77777777" w:rsidR="00A30BF7" w:rsidRPr="0004734E" w:rsidRDefault="00A30B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9E5D1A" w14:textId="77777777" w:rsidR="0085747A" w:rsidRPr="0004734E" w:rsidRDefault="006F1897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A30BF7" w:rsidRPr="0004734E">
              <w:rPr>
                <w:rFonts w:ascii="Corbel" w:hAnsi="Corbel"/>
                <w:b w:val="0"/>
                <w:smallCaps w:val="0"/>
                <w:szCs w:val="24"/>
              </w:rPr>
              <w:t>uzasadnionych</w:t>
            </w: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30BF7" w:rsidRPr="0004734E">
              <w:rPr>
                <w:rFonts w:ascii="Corbel" w:hAnsi="Corbel"/>
                <w:b w:val="0"/>
                <w:smallCaps w:val="0"/>
                <w:szCs w:val="24"/>
              </w:rPr>
              <w:t>wypadkach</w:t>
            </w: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 dopuszcza się formę </w:t>
            </w:r>
            <w:r w:rsidR="00A30BF7" w:rsidRPr="0004734E">
              <w:rPr>
                <w:rFonts w:ascii="Corbel" w:hAnsi="Corbel"/>
                <w:b w:val="0"/>
                <w:smallCaps w:val="0"/>
                <w:szCs w:val="24"/>
              </w:rPr>
              <w:t>ustną</w:t>
            </w:r>
            <w:r w:rsidR="00783A63" w:rsidRPr="0004734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DBF0D7D" w14:textId="77777777" w:rsidR="00783A63" w:rsidRPr="0004734E" w:rsidRDefault="00783A63" w:rsidP="00783A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62F1B3" w14:textId="77777777" w:rsidR="0085747A" w:rsidRPr="000473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4734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4734E">
        <w:rPr>
          <w:rFonts w:ascii="Corbel" w:hAnsi="Corbel"/>
          <w:b/>
          <w:sz w:val="24"/>
          <w:szCs w:val="24"/>
        </w:rPr>
        <w:t xml:space="preserve">5. </w:t>
      </w:r>
      <w:r w:rsidR="00C61DC5" w:rsidRPr="0004734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F2C34E" w14:textId="77777777" w:rsidR="0085747A" w:rsidRPr="0004734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04734E" w14:paraId="63D9DE79" w14:textId="77777777" w:rsidTr="71F35C56">
        <w:tc>
          <w:tcPr>
            <w:tcW w:w="4962" w:type="dxa"/>
            <w:vAlign w:val="center"/>
          </w:tcPr>
          <w:p w14:paraId="4C452BB7" w14:textId="77777777" w:rsidR="0085747A" w:rsidRPr="000473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4734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4734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4734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4734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4734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4734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4734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4734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4734E" w14:paraId="2525C4BC" w14:textId="77777777" w:rsidTr="71F35C56">
        <w:tc>
          <w:tcPr>
            <w:tcW w:w="4962" w:type="dxa"/>
          </w:tcPr>
          <w:p w14:paraId="765A5D29" w14:textId="7C37197B" w:rsidR="0085747A" w:rsidRPr="0004734E" w:rsidRDefault="00C61DC5" w:rsidP="71F35C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G</w:t>
            </w:r>
            <w:r w:rsidR="0085747A" w:rsidRPr="71F35C5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71F35C5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71F35C56">
              <w:rPr>
                <w:rFonts w:ascii="Corbel" w:hAnsi="Corbel"/>
                <w:sz w:val="24"/>
                <w:szCs w:val="24"/>
              </w:rPr>
              <w:t xml:space="preserve"> w</w:t>
            </w:r>
            <w:r w:rsidRPr="71F35C5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71F35C56">
              <w:rPr>
                <w:rFonts w:ascii="Corbel" w:hAnsi="Corbel"/>
                <w:sz w:val="24"/>
                <w:szCs w:val="24"/>
              </w:rPr>
              <w:t xml:space="preserve"> z</w:t>
            </w:r>
            <w:r w:rsidR="003B68F3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="26C49A16" w:rsidRPr="71F35C56">
              <w:rPr>
                <w:rFonts w:ascii="Corbel" w:hAnsi="Corbel"/>
                <w:sz w:val="24"/>
                <w:szCs w:val="24"/>
              </w:rPr>
              <w:t xml:space="preserve">  </w:t>
            </w:r>
            <w:r w:rsidR="003B68F3" w:rsidRPr="71F35C5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  <w:r w:rsidRPr="71F35C5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377C821B" w14:textId="1FBA4BBC" w:rsidR="0085747A" w:rsidRPr="0004734E" w:rsidRDefault="00872E3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2</w:t>
            </w:r>
            <w:r w:rsidR="4529870A" w:rsidRPr="71F35C56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</w:tr>
      <w:tr w:rsidR="00C61DC5" w:rsidRPr="0004734E" w14:paraId="1DDF4FFF" w14:textId="77777777" w:rsidTr="71F35C56">
        <w:tc>
          <w:tcPr>
            <w:tcW w:w="4962" w:type="dxa"/>
          </w:tcPr>
          <w:p w14:paraId="61BA0769" w14:textId="77777777" w:rsidR="00C61DC5" w:rsidRPr="0004734E" w:rsidRDefault="00C61DC5" w:rsidP="71F35C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4734E" w:rsidRDefault="00C61DC5" w:rsidP="71F35C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9E6CF4C" w14:textId="10D99C81" w:rsidR="0055306D" w:rsidRPr="0004734E" w:rsidRDefault="52627507" w:rsidP="00A30BF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30</w:t>
            </w:r>
            <w:r w:rsidR="0D8E060B" w:rsidRPr="71F35C5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80A4E5D" w14:textId="77777777" w:rsidR="00C61DC5" w:rsidRPr="0004734E" w:rsidRDefault="00C61DC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04734E" w14:paraId="45885896" w14:textId="77777777" w:rsidTr="71F35C56">
        <w:tc>
          <w:tcPr>
            <w:tcW w:w="4962" w:type="dxa"/>
          </w:tcPr>
          <w:p w14:paraId="7660431A" w14:textId="77777777" w:rsidR="0071620A" w:rsidRPr="0004734E" w:rsidRDefault="00C61DC5" w:rsidP="71F35C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04734E" w:rsidRDefault="00C61DC5" w:rsidP="71F35C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492A81F" w14:textId="0DE30209" w:rsidR="0055306D" w:rsidRPr="0004734E" w:rsidRDefault="00872E35" w:rsidP="00A30BF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3</w:t>
            </w:r>
            <w:r w:rsidR="52627507" w:rsidRPr="71F35C56">
              <w:rPr>
                <w:rFonts w:ascii="Corbel" w:hAnsi="Corbel"/>
                <w:sz w:val="24"/>
                <w:szCs w:val="24"/>
              </w:rPr>
              <w:t>0</w:t>
            </w:r>
          </w:p>
          <w:p w14:paraId="19219836" w14:textId="77777777" w:rsidR="00C61DC5" w:rsidRPr="0004734E" w:rsidRDefault="00C61DC5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4734E" w14:paraId="03639AFE" w14:textId="77777777" w:rsidTr="71F35C56">
        <w:tc>
          <w:tcPr>
            <w:tcW w:w="4962" w:type="dxa"/>
          </w:tcPr>
          <w:p w14:paraId="3D4B2727" w14:textId="77777777" w:rsidR="0085747A" w:rsidRPr="0004734E" w:rsidRDefault="0085747A" w:rsidP="71F35C5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F8EA849" w14:textId="77777777" w:rsidR="0085747A" w:rsidRPr="0004734E" w:rsidRDefault="00FE1DFA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8</w:t>
            </w:r>
            <w:r w:rsidR="00F32FEB" w:rsidRPr="000473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04734E" w14:paraId="42922784" w14:textId="77777777" w:rsidTr="71F35C56">
        <w:tc>
          <w:tcPr>
            <w:tcW w:w="4962" w:type="dxa"/>
          </w:tcPr>
          <w:p w14:paraId="5FD1C35E" w14:textId="77777777" w:rsidR="0085747A" w:rsidRPr="0004734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473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A036E3D" w14:textId="77777777" w:rsidR="0085747A" w:rsidRPr="0004734E" w:rsidRDefault="00F32FEB" w:rsidP="00A30B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473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6FEF7D" w14:textId="77777777" w:rsidR="00F32FEB" w:rsidRPr="0004734E" w:rsidRDefault="00F32FEB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E219B" w14:textId="77777777" w:rsidR="0085747A" w:rsidRPr="0004734E" w:rsidRDefault="00923D7D" w:rsidP="00F32FEB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04734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4734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94DBDC" w14:textId="77777777" w:rsidR="003E1941" w:rsidRPr="0004734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04734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4734E">
        <w:rPr>
          <w:rFonts w:ascii="Corbel" w:hAnsi="Corbel"/>
          <w:smallCaps w:val="0"/>
          <w:szCs w:val="24"/>
        </w:rPr>
        <w:t xml:space="preserve">6. </w:t>
      </w:r>
      <w:r w:rsidR="0085747A" w:rsidRPr="0004734E">
        <w:rPr>
          <w:rFonts w:ascii="Corbel" w:hAnsi="Corbel"/>
          <w:smallCaps w:val="0"/>
          <w:szCs w:val="24"/>
        </w:rPr>
        <w:t>PRAKTY</w:t>
      </w:r>
      <w:r w:rsidR="003B68F3" w:rsidRPr="0004734E">
        <w:rPr>
          <w:rFonts w:ascii="Corbel" w:hAnsi="Corbel"/>
          <w:smallCaps w:val="0"/>
          <w:szCs w:val="24"/>
        </w:rPr>
        <w:t>KI ZAWODOWE W RAMACH PRZEDMIOTU</w:t>
      </w:r>
      <w:r w:rsidRPr="0004734E">
        <w:rPr>
          <w:rFonts w:ascii="Corbel" w:hAnsi="Corbel"/>
          <w:smallCaps w:val="0"/>
          <w:szCs w:val="24"/>
        </w:rPr>
        <w:t xml:space="preserve"> </w:t>
      </w:r>
    </w:p>
    <w:p w14:paraId="769D0D3C" w14:textId="77777777" w:rsidR="0085747A" w:rsidRPr="0004734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4734E" w14:paraId="146D6691" w14:textId="77777777" w:rsidTr="71F35C56">
        <w:trPr>
          <w:trHeight w:val="397"/>
        </w:trPr>
        <w:tc>
          <w:tcPr>
            <w:tcW w:w="3544" w:type="dxa"/>
          </w:tcPr>
          <w:p w14:paraId="55E98D25" w14:textId="77777777" w:rsidR="0085747A" w:rsidRPr="000473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54CD245A" w14:textId="19D741C5" w:rsidR="0085747A" w:rsidRPr="0004734E" w:rsidRDefault="2B7A86F1" w:rsidP="71F35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1F35C5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04734E" w14:paraId="05EFD703" w14:textId="77777777" w:rsidTr="71F35C56">
        <w:trPr>
          <w:trHeight w:val="397"/>
        </w:trPr>
        <w:tc>
          <w:tcPr>
            <w:tcW w:w="3544" w:type="dxa"/>
          </w:tcPr>
          <w:p w14:paraId="7C3ADC5D" w14:textId="77777777" w:rsidR="0085747A" w:rsidRPr="0004734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1231BE67" w14:textId="593C2DFB" w:rsidR="0085747A" w:rsidRPr="0004734E" w:rsidRDefault="36D91016" w:rsidP="71F35C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1F35C5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36FEB5B0" w14:textId="77777777" w:rsidR="003E1941" w:rsidRPr="0004734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473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4734E">
        <w:rPr>
          <w:rFonts w:ascii="Corbel" w:hAnsi="Corbel"/>
          <w:smallCaps w:val="0"/>
          <w:szCs w:val="24"/>
        </w:rPr>
        <w:t xml:space="preserve">7. </w:t>
      </w:r>
      <w:r w:rsidR="0085747A" w:rsidRPr="0004734E">
        <w:rPr>
          <w:rFonts w:ascii="Corbel" w:hAnsi="Corbel"/>
          <w:smallCaps w:val="0"/>
          <w:szCs w:val="24"/>
        </w:rPr>
        <w:t>LITERATURA</w:t>
      </w:r>
      <w:r w:rsidRPr="0004734E">
        <w:rPr>
          <w:rFonts w:ascii="Corbel" w:hAnsi="Corbel"/>
          <w:smallCaps w:val="0"/>
          <w:szCs w:val="24"/>
        </w:rPr>
        <w:t xml:space="preserve"> </w:t>
      </w:r>
    </w:p>
    <w:p w14:paraId="30D7AA69" w14:textId="77777777" w:rsidR="00675843" w:rsidRPr="0004734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4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0"/>
      </w:tblGrid>
      <w:tr w:rsidR="0085747A" w:rsidRPr="0004734E" w14:paraId="722B94C2" w14:textId="77777777" w:rsidTr="71F35C56">
        <w:trPr>
          <w:trHeight w:val="397"/>
        </w:trPr>
        <w:tc>
          <w:tcPr>
            <w:tcW w:w="8430" w:type="dxa"/>
          </w:tcPr>
          <w:p w14:paraId="0D317C7E" w14:textId="77777777" w:rsidR="0055306D" w:rsidRPr="0004734E" w:rsidRDefault="0085747A" w:rsidP="71F35C56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  <w:bCs/>
                <w:sz w:val="24"/>
                <w:szCs w:val="24"/>
              </w:rPr>
            </w:pPr>
            <w:r w:rsidRPr="71F35C56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  <w:r w:rsidR="0D8E060B" w:rsidRPr="71F35C56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 </w:t>
            </w:r>
          </w:p>
          <w:p w14:paraId="7196D064" w14:textId="77777777" w:rsidR="00187745" w:rsidRPr="0004734E" w:rsidRDefault="00187745" w:rsidP="00187745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4EE7C01C" w14:textId="77777777" w:rsidR="00FE1DFA" w:rsidRPr="0004734E" w:rsidRDefault="00B464F3" w:rsidP="00FE1DFA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4734E">
              <w:rPr>
                <w:rFonts w:ascii="Corbel" w:eastAsia="Cambria" w:hAnsi="Corbel"/>
                <w:sz w:val="24"/>
                <w:szCs w:val="24"/>
              </w:rPr>
              <w:t xml:space="preserve">J. Sutor, </w:t>
            </w:r>
            <w:r w:rsidRPr="0004734E">
              <w:rPr>
                <w:rFonts w:ascii="Corbel" w:eastAsia="Cambria" w:hAnsi="Corbel"/>
                <w:i/>
                <w:sz w:val="24"/>
                <w:szCs w:val="24"/>
              </w:rPr>
              <w:t>Prawo dyplomatyczne i konsularne</w:t>
            </w:r>
            <w:r w:rsidRPr="0004734E">
              <w:rPr>
                <w:rFonts w:ascii="Corbel" w:eastAsia="Cambria" w:hAnsi="Corbel"/>
                <w:sz w:val="24"/>
                <w:szCs w:val="24"/>
              </w:rPr>
              <w:t>, Warszawa 2012</w:t>
            </w:r>
            <w:r w:rsidR="00FE1DFA" w:rsidRPr="0004734E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4E49033D" w14:textId="77777777" w:rsidR="00FE1DFA" w:rsidRPr="0004734E" w:rsidRDefault="00FE1DFA" w:rsidP="00FE1DFA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4734E">
              <w:rPr>
                <w:rFonts w:ascii="Corbel" w:eastAsia="Cambria" w:hAnsi="Corbel"/>
                <w:sz w:val="24"/>
                <w:szCs w:val="24"/>
              </w:rPr>
              <w:t xml:space="preserve">R. Frelek, </w:t>
            </w:r>
            <w:r w:rsidRPr="0004734E">
              <w:rPr>
                <w:rFonts w:ascii="Corbel" w:eastAsia="Cambria" w:hAnsi="Corbel"/>
                <w:i/>
                <w:sz w:val="24"/>
                <w:szCs w:val="24"/>
              </w:rPr>
              <w:t>Dzieje dyplomacji. Zarys historii stosunków międzynarodowych</w:t>
            </w:r>
            <w:r w:rsidRPr="0004734E">
              <w:rPr>
                <w:rFonts w:ascii="Corbel" w:eastAsia="Cambria" w:hAnsi="Corbel"/>
                <w:sz w:val="24"/>
                <w:szCs w:val="24"/>
              </w:rPr>
              <w:t>, Warszawa 2007</w:t>
            </w:r>
          </w:p>
          <w:p w14:paraId="34FF1C98" w14:textId="77777777" w:rsidR="00B464F3" w:rsidRPr="0004734E" w:rsidRDefault="00B464F3" w:rsidP="00B464F3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6D072C0D" w14:textId="77777777" w:rsidR="00187745" w:rsidRPr="0004734E" w:rsidRDefault="00187745" w:rsidP="00B464F3">
            <w:pPr>
              <w:shd w:val="clear" w:color="auto" w:fill="FFFFFF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  <w:tr w:rsidR="0085747A" w:rsidRPr="0004734E" w14:paraId="70EABB2D" w14:textId="77777777" w:rsidTr="71F35C56">
        <w:trPr>
          <w:trHeight w:val="397"/>
        </w:trPr>
        <w:tc>
          <w:tcPr>
            <w:tcW w:w="8430" w:type="dxa"/>
          </w:tcPr>
          <w:p w14:paraId="1616B1D9" w14:textId="77777777" w:rsidR="00BA0FFF" w:rsidRPr="0004734E" w:rsidRDefault="0085747A" w:rsidP="71F35C56">
            <w:pPr>
              <w:shd w:val="clear" w:color="auto" w:fill="FFFFFF" w:themeFill="background1"/>
              <w:spacing w:after="0" w:line="240" w:lineRule="auto"/>
              <w:ind w:left="14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71F35C5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48A21919" w14:textId="77777777" w:rsidR="00E17523" w:rsidRPr="0004734E" w:rsidRDefault="00E17523" w:rsidP="0055306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EBCCD3F" w14:textId="77777777" w:rsidR="00E17523" w:rsidRPr="0004734E" w:rsidRDefault="00E17523" w:rsidP="00E175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734E">
              <w:rPr>
                <w:rFonts w:ascii="Corbel" w:hAnsi="Corbel"/>
                <w:b w:val="0"/>
                <w:smallCaps w:val="0"/>
                <w:szCs w:val="24"/>
              </w:rPr>
              <w:t xml:space="preserve">I. Gawłowicz, </w:t>
            </w:r>
            <w:r w:rsidRPr="0004734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Międzynarodowe prawo dyplomatyczne – wybrane zagadnienia, </w:t>
            </w:r>
            <w:r w:rsidRPr="0004734E">
              <w:rPr>
                <w:rFonts w:ascii="Corbel" w:hAnsi="Corbel"/>
                <w:b w:val="0"/>
                <w:smallCaps w:val="0"/>
                <w:szCs w:val="24"/>
              </w:rPr>
              <w:t>Warszawa 2011;</w:t>
            </w:r>
          </w:p>
          <w:p w14:paraId="5F10F0DE" w14:textId="77777777" w:rsidR="00E17523" w:rsidRPr="0004734E" w:rsidRDefault="00E17523" w:rsidP="00E17523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4734E">
              <w:rPr>
                <w:rFonts w:ascii="Corbel" w:eastAsia="Cambria" w:hAnsi="Corbel"/>
                <w:sz w:val="24"/>
                <w:szCs w:val="24"/>
              </w:rPr>
              <w:t xml:space="preserve">A. Suławko-Karetko, </w:t>
            </w:r>
            <w:r w:rsidRPr="0004734E">
              <w:rPr>
                <w:rFonts w:ascii="Corbel" w:eastAsia="Cambria" w:hAnsi="Corbel"/>
                <w:i/>
                <w:sz w:val="24"/>
                <w:szCs w:val="24"/>
              </w:rPr>
              <w:t xml:space="preserve">Status konsula w prawie polskim, </w:t>
            </w:r>
            <w:r w:rsidRPr="0004734E">
              <w:rPr>
                <w:rFonts w:ascii="Corbel" w:eastAsia="Cambria" w:hAnsi="Corbel"/>
                <w:sz w:val="24"/>
                <w:szCs w:val="24"/>
              </w:rPr>
              <w:t>Warszawa 2008;</w:t>
            </w:r>
          </w:p>
          <w:p w14:paraId="151461F4" w14:textId="77777777" w:rsidR="00E17523" w:rsidRPr="0004734E" w:rsidRDefault="00E17523" w:rsidP="00E17523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04734E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L. T. Lee, J. Quigley, </w:t>
            </w:r>
            <w:r w:rsidRPr="0004734E">
              <w:rPr>
                <w:rFonts w:ascii="Corbel" w:eastAsia="Cambria" w:hAnsi="Corbel"/>
                <w:i/>
                <w:sz w:val="24"/>
                <w:szCs w:val="24"/>
                <w:lang w:val="en-US"/>
              </w:rPr>
              <w:t xml:space="preserve">Consular law and practice, </w:t>
            </w:r>
            <w:r w:rsidRPr="0004734E">
              <w:rPr>
                <w:rFonts w:ascii="Corbel" w:eastAsia="Cambria" w:hAnsi="Corbel"/>
                <w:sz w:val="24"/>
                <w:szCs w:val="24"/>
                <w:lang w:val="en-US"/>
              </w:rPr>
              <w:t>Oxford 2008;</w:t>
            </w:r>
          </w:p>
          <w:p w14:paraId="25EA7560" w14:textId="77777777" w:rsidR="00E17523" w:rsidRPr="00510F1B" w:rsidRDefault="00E17523" w:rsidP="00E17523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4734E">
              <w:rPr>
                <w:rFonts w:ascii="Corbel" w:eastAsia="Cambria" w:hAnsi="Corbel"/>
                <w:sz w:val="24"/>
                <w:szCs w:val="24"/>
              </w:rPr>
              <w:lastRenderedPageBreak/>
              <w:t xml:space="preserve">A. Przyborowska-Klimczak, W. Staszewski, </w:t>
            </w:r>
            <w:r w:rsidRPr="0004734E">
              <w:rPr>
                <w:rFonts w:ascii="Corbel" w:eastAsia="Cambria" w:hAnsi="Corbel"/>
                <w:i/>
                <w:sz w:val="24"/>
                <w:szCs w:val="24"/>
              </w:rPr>
              <w:t xml:space="preserve">Prawo dyplomatyczne i konsularne. </w:t>
            </w:r>
            <w:r w:rsidRPr="00510F1B">
              <w:rPr>
                <w:rFonts w:ascii="Corbel" w:eastAsia="Cambria" w:hAnsi="Corbel"/>
                <w:i/>
                <w:sz w:val="24"/>
                <w:szCs w:val="24"/>
              </w:rPr>
              <w:t xml:space="preserve">Wybór dokumentów, </w:t>
            </w:r>
            <w:r w:rsidRPr="00510F1B">
              <w:rPr>
                <w:rFonts w:ascii="Corbel" w:eastAsia="Cambria" w:hAnsi="Corbel"/>
                <w:sz w:val="24"/>
                <w:szCs w:val="24"/>
              </w:rPr>
              <w:t>Lublin 2005;</w:t>
            </w:r>
          </w:p>
          <w:p w14:paraId="380F2C97" w14:textId="29E6EC54" w:rsidR="00E17523" w:rsidRPr="0004734E" w:rsidRDefault="002571B2" w:rsidP="00E17523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1F35C56">
              <w:rPr>
                <w:rFonts w:ascii="Corbel" w:eastAsia="Cambria" w:hAnsi="Corbel"/>
                <w:sz w:val="24"/>
                <w:szCs w:val="24"/>
              </w:rPr>
              <w:t xml:space="preserve">P. Czubik, M. Kowalski, </w:t>
            </w:r>
            <w:r w:rsidRPr="71F35C56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Konsul honorowy. Studium prawnomiędzynarodowe, </w:t>
            </w:r>
            <w:r w:rsidRPr="71F35C56">
              <w:rPr>
                <w:rFonts w:ascii="Corbel" w:eastAsia="Cambria" w:hAnsi="Corbel"/>
                <w:sz w:val="24"/>
                <w:szCs w:val="24"/>
              </w:rPr>
              <w:t>Zakamycze Kraków 1999;</w:t>
            </w:r>
          </w:p>
          <w:p w14:paraId="0E83B24E" w14:textId="77777777" w:rsidR="00E17523" w:rsidRPr="0004734E" w:rsidRDefault="00E17523" w:rsidP="00E17523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04734E">
              <w:rPr>
                <w:rFonts w:ascii="Corbel" w:eastAsia="Cambria" w:hAnsi="Corbel"/>
                <w:sz w:val="24"/>
                <w:szCs w:val="24"/>
              </w:rPr>
              <w:t xml:space="preserve">S. E. Nahlik, </w:t>
            </w:r>
            <w:r w:rsidRPr="0004734E">
              <w:rPr>
                <w:rFonts w:ascii="Corbel" w:eastAsia="Cambria" w:hAnsi="Corbel"/>
                <w:i/>
                <w:sz w:val="24"/>
                <w:szCs w:val="24"/>
              </w:rPr>
              <w:t xml:space="preserve">Narodziny nowożytnej dyplomacji, </w:t>
            </w:r>
            <w:r w:rsidRPr="0004734E">
              <w:rPr>
                <w:rFonts w:ascii="Corbel" w:eastAsia="Cambria" w:hAnsi="Corbel"/>
                <w:sz w:val="24"/>
                <w:szCs w:val="24"/>
              </w:rPr>
              <w:t>Wrocław 1971.</w:t>
            </w:r>
          </w:p>
          <w:p w14:paraId="6BD18F9B" w14:textId="77777777" w:rsidR="00BA0FFF" w:rsidRPr="0004734E" w:rsidRDefault="00BA0FFF" w:rsidP="00BA0FFF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38601FE" w14:textId="77777777" w:rsidR="00B464F3" w:rsidRPr="0004734E" w:rsidRDefault="00B464F3" w:rsidP="00FE1DFA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i/>
                <w:smallCaps/>
                <w:color w:val="000000"/>
                <w:szCs w:val="24"/>
              </w:rPr>
            </w:pPr>
          </w:p>
        </w:tc>
      </w:tr>
    </w:tbl>
    <w:p w14:paraId="0F3CABC7" w14:textId="77777777" w:rsidR="0085747A" w:rsidRPr="000473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08B5D1" w14:textId="77777777" w:rsidR="0085747A" w:rsidRPr="0004734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4734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4734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4734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B0630" w14:textId="77777777" w:rsidR="00DE5639" w:rsidRDefault="00DE5639" w:rsidP="00C16ABF">
      <w:pPr>
        <w:spacing w:after="0" w:line="240" w:lineRule="auto"/>
      </w:pPr>
      <w:r>
        <w:separator/>
      </w:r>
    </w:p>
  </w:endnote>
  <w:endnote w:type="continuationSeparator" w:id="0">
    <w:p w14:paraId="681A14BC" w14:textId="77777777" w:rsidR="00DE5639" w:rsidRDefault="00DE56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4B1FA" w14:textId="77777777" w:rsidR="00DE5639" w:rsidRDefault="00DE5639" w:rsidP="00C16ABF">
      <w:pPr>
        <w:spacing w:after="0" w:line="240" w:lineRule="auto"/>
      </w:pPr>
      <w:r>
        <w:separator/>
      </w:r>
    </w:p>
  </w:footnote>
  <w:footnote w:type="continuationSeparator" w:id="0">
    <w:p w14:paraId="7FB923A9" w14:textId="77777777" w:rsidR="00DE5639" w:rsidRDefault="00DE563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06C4E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831FAB"/>
    <w:multiLevelType w:val="hybridMultilevel"/>
    <w:tmpl w:val="46604DD6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1044459">
    <w:abstractNumId w:val="1"/>
  </w:num>
  <w:num w:numId="2" w16cid:durableId="13475565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3371515">
    <w:abstractNumId w:val="2"/>
  </w:num>
  <w:num w:numId="4" w16cid:durableId="1061900279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ikus Anna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9BE"/>
    <w:rsid w:val="00042A51"/>
    <w:rsid w:val="00042D2E"/>
    <w:rsid w:val="00044C82"/>
    <w:rsid w:val="0004734E"/>
    <w:rsid w:val="00070ED6"/>
    <w:rsid w:val="000742DC"/>
    <w:rsid w:val="00084C12"/>
    <w:rsid w:val="0009462C"/>
    <w:rsid w:val="00094B12"/>
    <w:rsid w:val="00096C46"/>
    <w:rsid w:val="000A1130"/>
    <w:rsid w:val="000A296F"/>
    <w:rsid w:val="000A2A28"/>
    <w:rsid w:val="000B192D"/>
    <w:rsid w:val="000B28EE"/>
    <w:rsid w:val="000B3E37"/>
    <w:rsid w:val="000D04B0"/>
    <w:rsid w:val="000F1C57"/>
    <w:rsid w:val="000F5615"/>
    <w:rsid w:val="000F63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745"/>
    <w:rsid w:val="00192F37"/>
    <w:rsid w:val="001A23C8"/>
    <w:rsid w:val="001A70D2"/>
    <w:rsid w:val="001C52E4"/>
    <w:rsid w:val="001D657B"/>
    <w:rsid w:val="001D7B54"/>
    <w:rsid w:val="001E0209"/>
    <w:rsid w:val="001F2CA2"/>
    <w:rsid w:val="00200776"/>
    <w:rsid w:val="002144C0"/>
    <w:rsid w:val="0022477D"/>
    <w:rsid w:val="002278A9"/>
    <w:rsid w:val="002336F9"/>
    <w:rsid w:val="0024028F"/>
    <w:rsid w:val="00244ABC"/>
    <w:rsid w:val="002571B2"/>
    <w:rsid w:val="00281FF2"/>
    <w:rsid w:val="002857DE"/>
    <w:rsid w:val="00291567"/>
    <w:rsid w:val="002A1521"/>
    <w:rsid w:val="002A22BF"/>
    <w:rsid w:val="002A2389"/>
    <w:rsid w:val="002A671D"/>
    <w:rsid w:val="002B4D55"/>
    <w:rsid w:val="002B5EA0"/>
    <w:rsid w:val="002B6119"/>
    <w:rsid w:val="002C1F06"/>
    <w:rsid w:val="002C2597"/>
    <w:rsid w:val="002D3375"/>
    <w:rsid w:val="002D355C"/>
    <w:rsid w:val="002D73D4"/>
    <w:rsid w:val="002F02A3"/>
    <w:rsid w:val="002F4ABE"/>
    <w:rsid w:val="003009DE"/>
    <w:rsid w:val="003018BA"/>
    <w:rsid w:val="0030395F"/>
    <w:rsid w:val="00305C92"/>
    <w:rsid w:val="003151C5"/>
    <w:rsid w:val="0031667D"/>
    <w:rsid w:val="003343CF"/>
    <w:rsid w:val="00346FE9"/>
    <w:rsid w:val="0034734A"/>
    <w:rsid w:val="0034759A"/>
    <w:rsid w:val="003503F6"/>
    <w:rsid w:val="003530DD"/>
    <w:rsid w:val="00363F78"/>
    <w:rsid w:val="00391A64"/>
    <w:rsid w:val="003A0A5B"/>
    <w:rsid w:val="003A1176"/>
    <w:rsid w:val="003B3D53"/>
    <w:rsid w:val="003B68F3"/>
    <w:rsid w:val="003C0BAE"/>
    <w:rsid w:val="003D18A9"/>
    <w:rsid w:val="003D6CE2"/>
    <w:rsid w:val="003D7F35"/>
    <w:rsid w:val="003E1941"/>
    <w:rsid w:val="003E2FE6"/>
    <w:rsid w:val="003E49D5"/>
    <w:rsid w:val="003E7F1E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611"/>
    <w:rsid w:val="0047598D"/>
    <w:rsid w:val="004840FD"/>
    <w:rsid w:val="00490F7D"/>
    <w:rsid w:val="00491678"/>
    <w:rsid w:val="004968E2"/>
    <w:rsid w:val="004A3EEA"/>
    <w:rsid w:val="004A4D1F"/>
    <w:rsid w:val="004A5FBB"/>
    <w:rsid w:val="004C408D"/>
    <w:rsid w:val="004D5282"/>
    <w:rsid w:val="004F1551"/>
    <w:rsid w:val="004F55A3"/>
    <w:rsid w:val="0050496F"/>
    <w:rsid w:val="00510F1B"/>
    <w:rsid w:val="00513B6F"/>
    <w:rsid w:val="00517C63"/>
    <w:rsid w:val="0052130F"/>
    <w:rsid w:val="005363C4"/>
    <w:rsid w:val="00536BDE"/>
    <w:rsid w:val="00543ACC"/>
    <w:rsid w:val="0055306D"/>
    <w:rsid w:val="0056696D"/>
    <w:rsid w:val="005811FF"/>
    <w:rsid w:val="0059484D"/>
    <w:rsid w:val="005A0855"/>
    <w:rsid w:val="005A3196"/>
    <w:rsid w:val="005A3AA0"/>
    <w:rsid w:val="005C080F"/>
    <w:rsid w:val="005C52E2"/>
    <w:rsid w:val="005C55E5"/>
    <w:rsid w:val="005C696A"/>
    <w:rsid w:val="005D7DA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C64"/>
    <w:rsid w:val="00691214"/>
    <w:rsid w:val="00696477"/>
    <w:rsid w:val="006D050F"/>
    <w:rsid w:val="006D6139"/>
    <w:rsid w:val="006E5D65"/>
    <w:rsid w:val="006F1282"/>
    <w:rsid w:val="006F1897"/>
    <w:rsid w:val="006F1FBC"/>
    <w:rsid w:val="006F31E2"/>
    <w:rsid w:val="00706544"/>
    <w:rsid w:val="007072BA"/>
    <w:rsid w:val="0071620A"/>
    <w:rsid w:val="00720412"/>
    <w:rsid w:val="00724677"/>
    <w:rsid w:val="00725459"/>
    <w:rsid w:val="007327BD"/>
    <w:rsid w:val="00734608"/>
    <w:rsid w:val="00745302"/>
    <w:rsid w:val="007461D6"/>
    <w:rsid w:val="00746EC8"/>
    <w:rsid w:val="00762B93"/>
    <w:rsid w:val="00763BF1"/>
    <w:rsid w:val="00766FD4"/>
    <w:rsid w:val="0078168C"/>
    <w:rsid w:val="00783A63"/>
    <w:rsid w:val="00787C2A"/>
    <w:rsid w:val="00790E27"/>
    <w:rsid w:val="00796424"/>
    <w:rsid w:val="007A4022"/>
    <w:rsid w:val="007A6E6E"/>
    <w:rsid w:val="007B4B48"/>
    <w:rsid w:val="007C3299"/>
    <w:rsid w:val="007C3BCC"/>
    <w:rsid w:val="007C4546"/>
    <w:rsid w:val="007D6E56"/>
    <w:rsid w:val="007E0CDD"/>
    <w:rsid w:val="007F4155"/>
    <w:rsid w:val="0081554D"/>
    <w:rsid w:val="0081707E"/>
    <w:rsid w:val="0084005C"/>
    <w:rsid w:val="008449B3"/>
    <w:rsid w:val="0085747A"/>
    <w:rsid w:val="008663A4"/>
    <w:rsid w:val="00872E3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944"/>
    <w:rsid w:val="00916188"/>
    <w:rsid w:val="00923D7D"/>
    <w:rsid w:val="009508DF"/>
    <w:rsid w:val="00950DAC"/>
    <w:rsid w:val="00954A07"/>
    <w:rsid w:val="00997F14"/>
    <w:rsid w:val="009A1A22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BF7"/>
    <w:rsid w:val="00A36899"/>
    <w:rsid w:val="00A371F6"/>
    <w:rsid w:val="00A43A60"/>
    <w:rsid w:val="00A43BF6"/>
    <w:rsid w:val="00A53FA5"/>
    <w:rsid w:val="00A54817"/>
    <w:rsid w:val="00A601C8"/>
    <w:rsid w:val="00A60799"/>
    <w:rsid w:val="00A84C85"/>
    <w:rsid w:val="00A97DE1"/>
    <w:rsid w:val="00AB053C"/>
    <w:rsid w:val="00AD0B3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4F3"/>
    <w:rsid w:val="00B607DB"/>
    <w:rsid w:val="00B66529"/>
    <w:rsid w:val="00B75946"/>
    <w:rsid w:val="00B8056E"/>
    <w:rsid w:val="00B819C8"/>
    <w:rsid w:val="00B82308"/>
    <w:rsid w:val="00B90885"/>
    <w:rsid w:val="00BA0FFF"/>
    <w:rsid w:val="00BB520A"/>
    <w:rsid w:val="00BD3869"/>
    <w:rsid w:val="00BD66E9"/>
    <w:rsid w:val="00BD6FF4"/>
    <w:rsid w:val="00BE0CFA"/>
    <w:rsid w:val="00BE3B4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89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E4D"/>
    <w:rsid w:val="00D8678B"/>
    <w:rsid w:val="00DA2114"/>
    <w:rsid w:val="00DA385A"/>
    <w:rsid w:val="00DD6798"/>
    <w:rsid w:val="00DE09C0"/>
    <w:rsid w:val="00DE4A14"/>
    <w:rsid w:val="00DE5639"/>
    <w:rsid w:val="00DE7AAF"/>
    <w:rsid w:val="00DF320D"/>
    <w:rsid w:val="00DF71C8"/>
    <w:rsid w:val="00E116FE"/>
    <w:rsid w:val="00E129B8"/>
    <w:rsid w:val="00E17523"/>
    <w:rsid w:val="00E21E7D"/>
    <w:rsid w:val="00E22FBC"/>
    <w:rsid w:val="00E24BF5"/>
    <w:rsid w:val="00E25338"/>
    <w:rsid w:val="00E3329E"/>
    <w:rsid w:val="00E51E44"/>
    <w:rsid w:val="00E63348"/>
    <w:rsid w:val="00E75AE6"/>
    <w:rsid w:val="00E77E88"/>
    <w:rsid w:val="00E8107D"/>
    <w:rsid w:val="00E960BB"/>
    <w:rsid w:val="00EA069D"/>
    <w:rsid w:val="00EA2074"/>
    <w:rsid w:val="00EA4832"/>
    <w:rsid w:val="00EA4E9D"/>
    <w:rsid w:val="00EB31F8"/>
    <w:rsid w:val="00EC4899"/>
    <w:rsid w:val="00ED03AB"/>
    <w:rsid w:val="00ED32D2"/>
    <w:rsid w:val="00EE32DE"/>
    <w:rsid w:val="00EE5457"/>
    <w:rsid w:val="00EE63D1"/>
    <w:rsid w:val="00F070AB"/>
    <w:rsid w:val="00F1625B"/>
    <w:rsid w:val="00F17567"/>
    <w:rsid w:val="00F27A7B"/>
    <w:rsid w:val="00F32FE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DFA"/>
    <w:rsid w:val="00FF016A"/>
    <w:rsid w:val="00FF1401"/>
    <w:rsid w:val="00FF5E7D"/>
    <w:rsid w:val="04AD266D"/>
    <w:rsid w:val="0551D41E"/>
    <w:rsid w:val="06170CAF"/>
    <w:rsid w:val="07749BFE"/>
    <w:rsid w:val="0BF0CFDE"/>
    <w:rsid w:val="0D8E060B"/>
    <w:rsid w:val="0E40ABD4"/>
    <w:rsid w:val="1058D8DE"/>
    <w:rsid w:val="116D0C89"/>
    <w:rsid w:val="117B1393"/>
    <w:rsid w:val="122DA83E"/>
    <w:rsid w:val="1AF34B46"/>
    <w:rsid w:val="1BBA7F90"/>
    <w:rsid w:val="1FC6EF3A"/>
    <w:rsid w:val="22622B09"/>
    <w:rsid w:val="2413A9FD"/>
    <w:rsid w:val="26C49A16"/>
    <w:rsid w:val="26CB6B1B"/>
    <w:rsid w:val="275D551D"/>
    <w:rsid w:val="276D6768"/>
    <w:rsid w:val="27A3719A"/>
    <w:rsid w:val="28673B7C"/>
    <w:rsid w:val="2B7A86F1"/>
    <w:rsid w:val="2B9EDC3E"/>
    <w:rsid w:val="2BF8A394"/>
    <w:rsid w:val="2D110E5C"/>
    <w:rsid w:val="2D3AAC9F"/>
    <w:rsid w:val="2EEE393B"/>
    <w:rsid w:val="30592504"/>
    <w:rsid w:val="30AA8A8C"/>
    <w:rsid w:val="31E64A44"/>
    <w:rsid w:val="32B1F4E0"/>
    <w:rsid w:val="36D91016"/>
    <w:rsid w:val="3801E6D8"/>
    <w:rsid w:val="3A22DB1E"/>
    <w:rsid w:val="3A5E8FE0"/>
    <w:rsid w:val="3B292CD7"/>
    <w:rsid w:val="3BFA6041"/>
    <w:rsid w:val="42FEDC22"/>
    <w:rsid w:val="4355ABA8"/>
    <w:rsid w:val="4529870A"/>
    <w:rsid w:val="4952BB30"/>
    <w:rsid w:val="4CE59105"/>
    <w:rsid w:val="52627507"/>
    <w:rsid w:val="55A16A3A"/>
    <w:rsid w:val="57125F34"/>
    <w:rsid w:val="64E1DE8B"/>
    <w:rsid w:val="680670F7"/>
    <w:rsid w:val="68DA5A05"/>
    <w:rsid w:val="6987EA5D"/>
    <w:rsid w:val="706BCDF3"/>
    <w:rsid w:val="71F35C56"/>
    <w:rsid w:val="7827DE2C"/>
    <w:rsid w:val="7878E186"/>
    <w:rsid w:val="79DC1912"/>
    <w:rsid w:val="7A15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6FFB"/>
  <w15:chartTrackingRefBased/>
  <w15:docId w15:val="{59D287AD-45E5-448E-9129-51549B73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530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55306D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00444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0D7CA-B00A-4942-80CC-19F9983CC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847</Words>
  <Characters>5083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Przemysław Maj</cp:lastModifiedBy>
  <cp:revision>12</cp:revision>
  <cp:lastPrinted>2019-09-06T18:46:00Z</cp:lastPrinted>
  <dcterms:created xsi:type="dcterms:W3CDTF">2021-12-20T07:45:00Z</dcterms:created>
  <dcterms:modified xsi:type="dcterms:W3CDTF">2025-11-15T00:43:00Z</dcterms:modified>
</cp:coreProperties>
</file>